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BBBF8" w14:textId="77777777" w:rsidR="00845390" w:rsidRPr="00E9087A" w:rsidRDefault="00845390" w:rsidP="00845390">
      <w:pPr>
        <w:ind w:left="5387" w:firstLine="720"/>
        <w:jc w:val="both"/>
        <w:rPr>
          <w:rFonts w:ascii="Tahoma" w:hAnsi="Tahoma" w:cs="Tahoma"/>
          <w:sz w:val="22"/>
          <w:szCs w:val="22"/>
        </w:rPr>
      </w:pPr>
      <w:r w:rsidRPr="00E9087A">
        <w:rPr>
          <w:rFonts w:ascii="Tahoma" w:hAnsi="Tahoma" w:cs="Tahoma"/>
          <w:sz w:val="22"/>
          <w:szCs w:val="22"/>
        </w:rPr>
        <w:t>PATVIRTINTA</w:t>
      </w:r>
    </w:p>
    <w:p w14:paraId="0CC70D9C" w14:textId="77777777" w:rsidR="00845390" w:rsidRPr="00E9087A" w:rsidRDefault="00845390" w:rsidP="00845390">
      <w:pPr>
        <w:ind w:left="5387" w:firstLine="720"/>
        <w:jc w:val="both"/>
        <w:rPr>
          <w:rFonts w:ascii="Tahoma" w:hAnsi="Tahoma" w:cs="Tahoma"/>
          <w:sz w:val="22"/>
          <w:szCs w:val="22"/>
        </w:rPr>
      </w:pPr>
      <w:r w:rsidRPr="00E9087A">
        <w:rPr>
          <w:rFonts w:ascii="Tahoma" w:hAnsi="Tahoma" w:cs="Tahoma"/>
          <w:sz w:val="22"/>
          <w:szCs w:val="22"/>
        </w:rPr>
        <w:t xml:space="preserve">valstybės įmonės Registrų centro </w:t>
      </w:r>
    </w:p>
    <w:p w14:paraId="4B61DE75" w14:textId="77777777" w:rsidR="00845390" w:rsidRPr="00E9087A" w:rsidRDefault="00845390" w:rsidP="00845390">
      <w:pPr>
        <w:ind w:left="5387" w:firstLine="720"/>
        <w:jc w:val="both"/>
        <w:rPr>
          <w:rFonts w:ascii="Tahoma" w:hAnsi="Tahoma" w:cs="Tahoma"/>
          <w:sz w:val="22"/>
          <w:szCs w:val="22"/>
        </w:rPr>
      </w:pPr>
      <w:r w:rsidRPr="00E9087A">
        <w:rPr>
          <w:rFonts w:ascii="Tahoma" w:hAnsi="Tahoma" w:cs="Tahoma"/>
          <w:sz w:val="22"/>
          <w:szCs w:val="22"/>
        </w:rPr>
        <w:t>generalinio direktoriaus</w:t>
      </w:r>
    </w:p>
    <w:p w14:paraId="049FFE9B" w14:textId="77777777" w:rsidR="00845390" w:rsidRPr="00E9087A" w:rsidRDefault="00845390" w:rsidP="00845390">
      <w:pPr>
        <w:ind w:left="5387" w:firstLine="720"/>
        <w:jc w:val="both"/>
        <w:rPr>
          <w:rFonts w:ascii="Tahoma" w:hAnsi="Tahoma" w:cs="Tahoma"/>
          <w:sz w:val="22"/>
          <w:szCs w:val="22"/>
        </w:rPr>
      </w:pPr>
      <w:r w:rsidRPr="00E9087A">
        <w:rPr>
          <w:rFonts w:ascii="Tahoma" w:hAnsi="Tahoma" w:cs="Tahoma"/>
          <w:sz w:val="22"/>
          <w:szCs w:val="22"/>
        </w:rPr>
        <w:t xml:space="preserve">įsakymu Nr. </w:t>
      </w:r>
    </w:p>
    <w:p w14:paraId="47996AF6" w14:textId="77777777" w:rsidR="00845390" w:rsidRPr="00E9087A" w:rsidRDefault="00845390" w:rsidP="00845390">
      <w:pPr>
        <w:jc w:val="center"/>
        <w:rPr>
          <w:rFonts w:ascii="Tahoma" w:hAnsi="Tahoma" w:cs="Tahoma"/>
          <w:b/>
          <w:sz w:val="22"/>
          <w:szCs w:val="22"/>
        </w:rPr>
      </w:pPr>
    </w:p>
    <w:p w14:paraId="63A92892" w14:textId="3E2D320C" w:rsidR="002A7375" w:rsidRPr="00E9087A" w:rsidRDefault="00A37B46" w:rsidP="00845390">
      <w:pPr>
        <w:jc w:val="center"/>
        <w:rPr>
          <w:rFonts w:ascii="Tahoma" w:hAnsi="Tahoma" w:cs="Tahoma"/>
          <w:b/>
          <w:sz w:val="22"/>
          <w:szCs w:val="22"/>
        </w:rPr>
      </w:pPr>
      <w:r w:rsidRPr="00E9087A">
        <w:rPr>
          <w:rFonts w:ascii="Tahoma" w:hAnsi="Tahoma" w:cs="Tahoma"/>
          <w:b/>
          <w:sz w:val="22"/>
          <w:szCs w:val="22"/>
        </w:rPr>
        <w:t>VALSTYBĖS ĮMONĖS REGISTRŲ CENTRO TVARKOMŲ</w:t>
      </w:r>
      <w:r w:rsidR="0086066F" w:rsidRPr="0086066F">
        <w:rPr>
          <w:rFonts w:ascii="Tahoma" w:hAnsi="Tahoma" w:cs="Tahoma"/>
          <w:b/>
          <w:sz w:val="22"/>
          <w:szCs w:val="22"/>
        </w:rPr>
        <w:t xml:space="preserve"> </w:t>
      </w:r>
      <w:r w:rsidR="0086066F" w:rsidRPr="00E9087A">
        <w:rPr>
          <w:rFonts w:ascii="Tahoma" w:hAnsi="Tahoma" w:cs="Tahoma"/>
          <w:b/>
          <w:sz w:val="22"/>
          <w:szCs w:val="22"/>
        </w:rPr>
        <w:t>REGISTRŲ</w:t>
      </w:r>
      <w:r w:rsidRPr="00E9087A">
        <w:rPr>
          <w:rFonts w:ascii="Tahoma" w:hAnsi="Tahoma" w:cs="Tahoma"/>
          <w:b/>
          <w:sz w:val="22"/>
          <w:szCs w:val="22"/>
        </w:rPr>
        <w:t xml:space="preserve"> </w:t>
      </w:r>
      <w:r w:rsidR="0086066F" w:rsidRPr="00E9087A">
        <w:rPr>
          <w:rFonts w:ascii="Tahoma" w:hAnsi="Tahoma" w:cs="Tahoma"/>
          <w:b/>
          <w:sz w:val="22"/>
          <w:szCs w:val="22"/>
        </w:rPr>
        <w:t>IR</w:t>
      </w:r>
      <w:r w:rsidR="0086066F">
        <w:rPr>
          <w:rFonts w:ascii="Tahoma" w:hAnsi="Tahoma" w:cs="Tahoma"/>
          <w:b/>
          <w:sz w:val="22"/>
          <w:szCs w:val="22"/>
        </w:rPr>
        <w:t xml:space="preserve"> </w:t>
      </w:r>
      <w:r w:rsidR="00845390" w:rsidRPr="00E9087A">
        <w:rPr>
          <w:rFonts w:ascii="Tahoma" w:hAnsi="Tahoma" w:cs="Tahoma"/>
          <w:b/>
          <w:sz w:val="22"/>
          <w:szCs w:val="22"/>
        </w:rPr>
        <w:t xml:space="preserve">INFORMACINIŲ SISTEMŲ </w:t>
      </w:r>
      <w:r w:rsidR="00B52252" w:rsidRPr="00E9087A">
        <w:rPr>
          <w:rFonts w:ascii="Tahoma" w:hAnsi="Tahoma" w:cs="Tahoma"/>
          <w:b/>
          <w:sz w:val="22"/>
          <w:szCs w:val="22"/>
        </w:rPr>
        <w:t>P</w:t>
      </w:r>
      <w:r w:rsidR="000F7344" w:rsidRPr="00E9087A">
        <w:rPr>
          <w:rFonts w:ascii="Tahoma" w:hAnsi="Tahoma" w:cs="Tahoma"/>
          <w:b/>
          <w:sz w:val="22"/>
          <w:szCs w:val="22"/>
        </w:rPr>
        <w:t>OKYČIŲ VALDYMO</w:t>
      </w:r>
      <w:r w:rsidR="00B52252" w:rsidRPr="00E9087A">
        <w:rPr>
          <w:rFonts w:ascii="Tahoma" w:hAnsi="Tahoma" w:cs="Tahoma"/>
          <w:b/>
          <w:sz w:val="22"/>
          <w:szCs w:val="22"/>
        </w:rPr>
        <w:t xml:space="preserve"> VISOSE GYVAVIMO CIKLO STADIJOSE</w:t>
      </w:r>
      <w:r w:rsidR="00845390" w:rsidRPr="00E9087A">
        <w:rPr>
          <w:rFonts w:ascii="Tahoma" w:hAnsi="Tahoma" w:cs="Tahoma"/>
          <w:b/>
          <w:sz w:val="22"/>
          <w:szCs w:val="22"/>
        </w:rPr>
        <w:t xml:space="preserve"> TVARKOS APRAŠAS</w:t>
      </w:r>
    </w:p>
    <w:p w14:paraId="6B8654A2" w14:textId="42AE2810" w:rsidR="00845390" w:rsidRPr="00E9087A" w:rsidRDefault="00845390" w:rsidP="00845390">
      <w:pPr>
        <w:jc w:val="center"/>
        <w:rPr>
          <w:rFonts w:ascii="Tahoma" w:hAnsi="Tahoma" w:cs="Tahoma"/>
          <w:b/>
          <w:sz w:val="22"/>
          <w:szCs w:val="22"/>
        </w:rPr>
      </w:pPr>
    </w:p>
    <w:p w14:paraId="6EB3F91A" w14:textId="77777777" w:rsidR="00695F4E" w:rsidRPr="00E9087A" w:rsidRDefault="00695F4E" w:rsidP="00695F4E">
      <w:pPr>
        <w:jc w:val="center"/>
        <w:rPr>
          <w:rFonts w:ascii="Tahoma" w:hAnsi="Tahoma" w:cs="Tahoma"/>
          <w:b/>
          <w:sz w:val="22"/>
          <w:szCs w:val="22"/>
        </w:rPr>
      </w:pPr>
      <w:r w:rsidRPr="00E9087A">
        <w:rPr>
          <w:rFonts w:ascii="Tahoma" w:hAnsi="Tahoma" w:cs="Tahoma"/>
          <w:b/>
          <w:sz w:val="22"/>
          <w:szCs w:val="22"/>
        </w:rPr>
        <w:t>I SKYRIUS</w:t>
      </w:r>
    </w:p>
    <w:p w14:paraId="2E43D5AA" w14:textId="0968558E" w:rsidR="00695F4E" w:rsidRPr="00E9087A" w:rsidRDefault="00695F4E" w:rsidP="00695F4E">
      <w:pPr>
        <w:jc w:val="center"/>
        <w:rPr>
          <w:rFonts w:ascii="Tahoma" w:hAnsi="Tahoma" w:cs="Tahoma"/>
          <w:b/>
          <w:sz w:val="22"/>
          <w:szCs w:val="22"/>
        </w:rPr>
      </w:pPr>
      <w:r w:rsidRPr="00E9087A">
        <w:rPr>
          <w:rFonts w:ascii="Tahoma" w:hAnsi="Tahoma" w:cs="Tahoma"/>
          <w:b/>
          <w:sz w:val="22"/>
          <w:szCs w:val="22"/>
        </w:rPr>
        <w:t>BENDROSIOS NUOSTATOS</w:t>
      </w:r>
    </w:p>
    <w:p w14:paraId="1B69C4C3" w14:textId="77777777" w:rsidR="00A52919" w:rsidRPr="00E9087A" w:rsidRDefault="00A52919" w:rsidP="00845390">
      <w:pPr>
        <w:jc w:val="center"/>
        <w:rPr>
          <w:rFonts w:ascii="Tahoma" w:hAnsi="Tahoma" w:cs="Tahoma"/>
          <w:b/>
          <w:sz w:val="22"/>
          <w:szCs w:val="22"/>
        </w:rPr>
      </w:pPr>
    </w:p>
    <w:p w14:paraId="43AE34B2" w14:textId="367D0311" w:rsidR="00845390" w:rsidRPr="00E9087A" w:rsidRDefault="00845390" w:rsidP="00845390">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Valstybės įmonės Registrų centro</w:t>
      </w:r>
      <w:r w:rsidR="003425B0" w:rsidRPr="00E9087A">
        <w:rPr>
          <w:rFonts w:ascii="Tahoma" w:hAnsi="Tahoma" w:cs="Tahoma"/>
          <w:sz w:val="22"/>
          <w:szCs w:val="22"/>
        </w:rPr>
        <w:t xml:space="preserve"> tvarkomų</w:t>
      </w:r>
      <w:r w:rsidR="00855B42">
        <w:rPr>
          <w:rFonts w:ascii="Tahoma" w:hAnsi="Tahoma" w:cs="Tahoma"/>
          <w:sz w:val="22"/>
          <w:szCs w:val="22"/>
        </w:rPr>
        <w:t xml:space="preserve"> </w:t>
      </w:r>
      <w:r w:rsidR="0086066F" w:rsidRPr="00E9087A">
        <w:rPr>
          <w:rFonts w:ascii="Tahoma" w:hAnsi="Tahoma" w:cs="Tahoma"/>
          <w:bCs/>
          <w:sz w:val="22"/>
          <w:szCs w:val="22"/>
        </w:rPr>
        <w:t>registrų</w:t>
      </w:r>
      <w:r w:rsidR="0086066F" w:rsidRPr="0086066F">
        <w:rPr>
          <w:rFonts w:ascii="Tahoma" w:hAnsi="Tahoma" w:cs="Tahoma"/>
          <w:sz w:val="22"/>
          <w:szCs w:val="22"/>
        </w:rPr>
        <w:t xml:space="preserve"> </w:t>
      </w:r>
      <w:r w:rsidR="0086066F" w:rsidRPr="00E9087A">
        <w:rPr>
          <w:rFonts w:ascii="Tahoma" w:hAnsi="Tahoma" w:cs="Tahoma"/>
          <w:bCs/>
          <w:sz w:val="22"/>
          <w:szCs w:val="22"/>
        </w:rPr>
        <w:t>ir</w:t>
      </w:r>
      <w:r w:rsidR="0086066F" w:rsidRPr="0086066F">
        <w:rPr>
          <w:rFonts w:ascii="Tahoma" w:hAnsi="Tahoma" w:cs="Tahoma"/>
          <w:sz w:val="22"/>
          <w:szCs w:val="22"/>
        </w:rPr>
        <w:t xml:space="preserve"> </w:t>
      </w:r>
      <w:r w:rsidRPr="00E9087A">
        <w:rPr>
          <w:rFonts w:ascii="Tahoma" w:hAnsi="Tahoma" w:cs="Tahoma"/>
          <w:bCs/>
          <w:sz w:val="22"/>
          <w:szCs w:val="22"/>
        </w:rPr>
        <w:t>informacinių sistemų</w:t>
      </w:r>
      <w:r w:rsidR="003425B0" w:rsidRPr="00E9087A">
        <w:rPr>
          <w:rFonts w:ascii="Tahoma" w:hAnsi="Tahoma" w:cs="Tahoma"/>
          <w:bCs/>
          <w:sz w:val="22"/>
          <w:szCs w:val="22"/>
        </w:rPr>
        <w:t xml:space="preserve"> </w:t>
      </w:r>
      <w:r w:rsidR="00002866" w:rsidRPr="00E9087A">
        <w:rPr>
          <w:rFonts w:ascii="Tahoma" w:hAnsi="Tahoma" w:cs="Tahoma"/>
          <w:bCs/>
          <w:sz w:val="22"/>
          <w:szCs w:val="22"/>
        </w:rPr>
        <w:t>pokyčių valdymo</w:t>
      </w:r>
      <w:r w:rsidR="00B52252" w:rsidRPr="00E9087A">
        <w:rPr>
          <w:rFonts w:ascii="Tahoma" w:hAnsi="Tahoma" w:cs="Tahoma"/>
          <w:bCs/>
          <w:sz w:val="22"/>
          <w:szCs w:val="22"/>
        </w:rPr>
        <w:t xml:space="preserve"> visose </w:t>
      </w:r>
      <w:r w:rsidR="004802B6" w:rsidRPr="00E9087A">
        <w:rPr>
          <w:rFonts w:ascii="Tahoma" w:hAnsi="Tahoma" w:cs="Tahoma"/>
          <w:bCs/>
          <w:sz w:val="22"/>
          <w:szCs w:val="22"/>
        </w:rPr>
        <w:t>gyvavimo ciklo</w:t>
      </w:r>
      <w:r w:rsidR="00B52252" w:rsidRPr="00E9087A">
        <w:rPr>
          <w:rFonts w:ascii="Tahoma" w:hAnsi="Tahoma" w:cs="Tahoma"/>
          <w:bCs/>
          <w:sz w:val="22"/>
          <w:szCs w:val="22"/>
        </w:rPr>
        <w:t xml:space="preserve"> stadijose</w:t>
      </w:r>
      <w:r w:rsidRPr="00E9087A">
        <w:rPr>
          <w:rFonts w:ascii="Tahoma" w:hAnsi="Tahoma" w:cs="Tahoma"/>
          <w:bCs/>
          <w:sz w:val="22"/>
          <w:szCs w:val="22"/>
        </w:rPr>
        <w:t xml:space="preserve"> tvarkos aprašas (toliau – Ap</w:t>
      </w:r>
      <w:r w:rsidR="00A52919" w:rsidRPr="00E9087A">
        <w:rPr>
          <w:rFonts w:ascii="Tahoma" w:hAnsi="Tahoma" w:cs="Tahoma"/>
          <w:bCs/>
          <w:sz w:val="22"/>
          <w:szCs w:val="22"/>
        </w:rPr>
        <w:t>r</w:t>
      </w:r>
      <w:r w:rsidRPr="00E9087A">
        <w:rPr>
          <w:rFonts w:ascii="Tahoma" w:hAnsi="Tahoma" w:cs="Tahoma"/>
          <w:bCs/>
          <w:sz w:val="22"/>
          <w:szCs w:val="22"/>
        </w:rPr>
        <w:t>ašas) nustato valstybės įmonės Registrų centro (toliau – Įmonė)</w:t>
      </w:r>
      <w:r w:rsidR="00924892">
        <w:rPr>
          <w:rFonts w:ascii="Tahoma" w:hAnsi="Tahoma" w:cs="Tahoma"/>
          <w:bCs/>
          <w:sz w:val="22"/>
          <w:szCs w:val="22"/>
        </w:rPr>
        <w:t xml:space="preserve"> tvarkomų </w:t>
      </w:r>
      <w:r w:rsidR="0086066F" w:rsidRPr="00E9087A">
        <w:rPr>
          <w:rFonts w:ascii="Tahoma" w:hAnsi="Tahoma" w:cs="Tahoma"/>
          <w:sz w:val="22"/>
          <w:szCs w:val="22"/>
        </w:rPr>
        <w:t>registrų</w:t>
      </w:r>
      <w:r w:rsidR="00DB4C06">
        <w:rPr>
          <w:rFonts w:ascii="Tahoma" w:hAnsi="Tahoma" w:cs="Tahoma"/>
          <w:sz w:val="22"/>
          <w:szCs w:val="22"/>
        </w:rPr>
        <w:t>,</w:t>
      </w:r>
      <w:r w:rsidR="0086066F">
        <w:rPr>
          <w:rFonts w:ascii="Tahoma" w:hAnsi="Tahoma" w:cs="Tahoma"/>
          <w:bCs/>
          <w:sz w:val="22"/>
          <w:szCs w:val="22"/>
        </w:rPr>
        <w:t xml:space="preserve"> </w:t>
      </w:r>
      <w:r w:rsidR="00924892">
        <w:rPr>
          <w:rFonts w:ascii="Tahoma" w:hAnsi="Tahoma" w:cs="Tahoma"/>
          <w:bCs/>
          <w:sz w:val="22"/>
          <w:szCs w:val="22"/>
        </w:rPr>
        <w:t xml:space="preserve">valstybės </w:t>
      </w:r>
      <w:r w:rsidR="00C31FFB">
        <w:rPr>
          <w:rFonts w:ascii="Tahoma" w:hAnsi="Tahoma" w:cs="Tahoma"/>
          <w:bCs/>
          <w:sz w:val="22"/>
          <w:szCs w:val="22"/>
        </w:rPr>
        <w:t xml:space="preserve">ir </w:t>
      </w:r>
      <w:r w:rsidR="00C31FFB">
        <w:rPr>
          <w:rFonts w:ascii="Tahoma" w:hAnsi="Tahoma" w:cs="Tahoma"/>
          <w:sz w:val="22"/>
          <w:szCs w:val="22"/>
        </w:rPr>
        <w:t>vidinių</w:t>
      </w:r>
      <w:r w:rsidR="00C31FFB" w:rsidDel="00C31FFB">
        <w:rPr>
          <w:rStyle w:val="CommentReference"/>
        </w:rPr>
        <w:t xml:space="preserve"> </w:t>
      </w:r>
      <w:r w:rsidRPr="00E9087A">
        <w:rPr>
          <w:rFonts w:ascii="Tahoma" w:hAnsi="Tahoma" w:cs="Tahoma"/>
          <w:bCs/>
          <w:sz w:val="22"/>
          <w:szCs w:val="22"/>
        </w:rPr>
        <w:t xml:space="preserve">informacinių </w:t>
      </w:r>
      <w:r w:rsidRPr="00E9087A">
        <w:rPr>
          <w:rFonts w:ascii="Tahoma" w:hAnsi="Tahoma" w:cs="Tahoma"/>
          <w:sz w:val="22"/>
          <w:szCs w:val="22"/>
        </w:rPr>
        <w:t>sistemų</w:t>
      </w:r>
      <w:r w:rsidR="003425B0" w:rsidRPr="00E9087A">
        <w:rPr>
          <w:rFonts w:ascii="Tahoma" w:hAnsi="Tahoma" w:cs="Tahoma"/>
          <w:sz w:val="22"/>
          <w:szCs w:val="22"/>
        </w:rPr>
        <w:t xml:space="preserve"> </w:t>
      </w:r>
      <w:r w:rsidRPr="00E9087A">
        <w:rPr>
          <w:rFonts w:ascii="Tahoma" w:hAnsi="Tahoma" w:cs="Tahoma"/>
          <w:sz w:val="22"/>
          <w:szCs w:val="22"/>
        </w:rPr>
        <w:t>(toliau</w:t>
      </w:r>
      <w:r w:rsidR="00D41516">
        <w:rPr>
          <w:rFonts w:ascii="Tahoma" w:hAnsi="Tahoma" w:cs="Tahoma"/>
          <w:sz w:val="22"/>
          <w:szCs w:val="22"/>
        </w:rPr>
        <w:t xml:space="preserve"> bendrai vadinama </w:t>
      </w:r>
      <w:r w:rsidRPr="00E9087A">
        <w:rPr>
          <w:rFonts w:ascii="Tahoma" w:hAnsi="Tahoma" w:cs="Tahoma"/>
          <w:sz w:val="22"/>
          <w:szCs w:val="22"/>
        </w:rPr>
        <w:t>IS) pokyčių valdymą ir kontrolę</w:t>
      </w:r>
      <w:r w:rsidR="003425B0" w:rsidRPr="00E9087A">
        <w:rPr>
          <w:rFonts w:ascii="Tahoma" w:hAnsi="Tahoma" w:cs="Tahoma"/>
          <w:sz w:val="22"/>
          <w:szCs w:val="22"/>
        </w:rPr>
        <w:t xml:space="preserve"> visuose IS gyvavimo ciklo etapuose</w:t>
      </w:r>
      <w:r w:rsidRPr="00E9087A">
        <w:rPr>
          <w:rFonts w:ascii="Tahoma" w:hAnsi="Tahoma" w:cs="Tahoma"/>
          <w:sz w:val="22"/>
          <w:szCs w:val="22"/>
        </w:rPr>
        <w:t xml:space="preserve">, siekiant sumažinti </w:t>
      </w:r>
      <w:r w:rsidR="00415A01" w:rsidRPr="00E9087A">
        <w:rPr>
          <w:rFonts w:ascii="Tahoma" w:hAnsi="Tahoma" w:cs="Tahoma"/>
          <w:sz w:val="22"/>
          <w:szCs w:val="22"/>
        </w:rPr>
        <w:t xml:space="preserve">neigiamo </w:t>
      </w:r>
      <w:r w:rsidR="007753FE" w:rsidRPr="00E9087A">
        <w:rPr>
          <w:rFonts w:ascii="Tahoma" w:hAnsi="Tahoma" w:cs="Tahoma"/>
          <w:sz w:val="22"/>
          <w:szCs w:val="22"/>
        </w:rPr>
        <w:t xml:space="preserve">pokyčių </w:t>
      </w:r>
      <w:r w:rsidRPr="00E9087A">
        <w:rPr>
          <w:rFonts w:ascii="Tahoma" w:hAnsi="Tahoma" w:cs="Tahoma"/>
          <w:sz w:val="22"/>
          <w:szCs w:val="22"/>
        </w:rPr>
        <w:t xml:space="preserve">poveikio </w:t>
      </w:r>
      <w:r w:rsidR="00D73C61">
        <w:rPr>
          <w:rFonts w:ascii="Tahoma" w:hAnsi="Tahoma" w:cs="Tahoma"/>
          <w:sz w:val="22"/>
          <w:szCs w:val="22"/>
        </w:rPr>
        <w:t>IS</w:t>
      </w:r>
      <w:r w:rsidRPr="00E9087A">
        <w:rPr>
          <w:rFonts w:ascii="Tahoma" w:hAnsi="Tahoma" w:cs="Tahoma"/>
          <w:sz w:val="22"/>
          <w:szCs w:val="22"/>
        </w:rPr>
        <w:t xml:space="preserve"> veikimui riziką, užtikrinant saugų</w:t>
      </w:r>
      <w:r w:rsidR="003425B0" w:rsidRPr="00E9087A">
        <w:rPr>
          <w:rFonts w:ascii="Tahoma" w:hAnsi="Tahoma" w:cs="Tahoma"/>
          <w:sz w:val="22"/>
          <w:szCs w:val="22"/>
        </w:rPr>
        <w:t>,</w:t>
      </w:r>
      <w:r w:rsidRPr="00E9087A">
        <w:rPr>
          <w:rFonts w:ascii="Tahoma" w:hAnsi="Tahoma" w:cs="Tahoma"/>
          <w:sz w:val="22"/>
          <w:szCs w:val="22"/>
        </w:rPr>
        <w:t xml:space="preserve"> kokybišką</w:t>
      </w:r>
      <w:r w:rsidR="003425B0" w:rsidRPr="00E9087A">
        <w:rPr>
          <w:rFonts w:ascii="Tahoma" w:hAnsi="Tahoma" w:cs="Tahoma"/>
          <w:sz w:val="22"/>
          <w:szCs w:val="22"/>
        </w:rPr>
        <w:t xml:space="preserve"> ir laiku atlikt</w:t>
      </w:r>
      <w:r w:rsidR="00E9087A" w:rsidRPr="00E9087A">
        <w:rPr>
          <w:rFonts w:ascii="Tahoma" w:hAnsi="Tahoma" w:cs="Tahoma"/>
          <w:sz w:val="22"/>
          <w:szCs w:val="22"/>
        </w:rPr>
        <w:t>ų</w:t>
      </w:r>
      <w:r w:rsidR="003425B0" w:rsidRPr="00E9087A">
        <w:rPr>
          <w:rFonts w:ascii="Tahoma" w:hAnsi="Tahoma" w:cs="Tahoma"/>
          <w:sz w:val="22"/>
          <w:szCs w:val="22"/>
        </w:rPr>
        <w:t xml:space="preserve"> </w:t>
      </w:r>
      <w:r w:rsidRPr="00E9087A">
        <w:rPr>
          <w:rFonts w:ascii="Tahoma" w:hAnsi="Tahoma" w:cs="Tahoma"/>
          <w:sz w:val="22"/>
          <w:szCs w:val="22"/>
        </w:rPr>
        <w:t xml:space="preserve">reikalingų </w:t>
      </w:r>
      <w:r w:rsidR="007A609A" w:rsidRPr="00E9087A">
        <w:rPr>
          <w:rFonts w:ascii="Tahoma" w:hAnsi="Tahoma" w:cs="Tahoma"/>
          <w:sz w:val="22"/>
          <w:szCs w:val="22"/>
        </w:rPr>
        <w:t xml:space="preserve">IS </w:t>
      </w:r>
      <w:r w:rsidR="003425B0" w:rsidRPr="00E9087A">
        <w:rPr>
          <w:rFonts w:ascii="Tahoma" w:hAnsi="Tahoma" w:cs="Tahoma"/>
          <w:sz w:val="22"/>
          <w:szCs w:val="22"/>
        </w:rPr>
        <w:t xml:space="preserve">pokyčių </w:t>
      </w:r>
      <w:r w:rsidR="007753FE" w:rsidRPr="00E9087A">
        <w:rPr>
          <w:rFonts w:ascii="Tahoma" w:hAnsi="Tahoma" w:cs="Tahoma"/>
          <w:sz w:val="22"/>
          <w:szCs w:val="22"/>
        </w:rPr>
        <w:t>įgyvendinimą</w:t>
      </w:r>
      <w:r w:rsidRPr="00E9087A">
        <w:rPr>
          <w:rFonts w:ascii="Tahoma" w:hAnsi="Tahoma" w:cs="Tahoma"/>
          <w:sz w:val="22"/>
          <w:szCs w:val="22"/>
        </w:rPr>
        <w:t>.</w:t>
      </w:r>
    </w:p>
    <w:p w14:paraId="684AF76C" w14:textId="227AD546" w:rsidR="0057485D" w:rsidRDefault="00FB55D8" w:rsidP="007753FE">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A</w:t>
      </w:r>
      <w:r w:rsidR="00845390" w:rsidRPr="00E9087A">
        <w:rPr>
          <w:rFonts w:ascii="Tahoma" w:hAnsi="Tahoma" w:cs="Tahoma"/>
          <w:sz w:val="22"/>
          <w:szCs w:val="22"/>
        </w:rPr>
        <w:t xml:space="preserve">praše nustatyti standartizuoti </w:t>
      </w:r>
      <w:r w:rsidR="007A609A" w:rsidRPr="00E9087A">
        <w:rPr>
          <w:rFonts w:ascii="Tahoma" w:hAnsi="Tahoma" w:cs="Tahoma"/>
          <w:sz w:val="22"/>
          <w:szCs w:val="22"/>
        </w:rPr>
        <w:t xml:space="preserve">IS </w:t>
      </w:r>
      <w:r w:rsidR="00385013" w:rsidRPr="00E9087A">
        <w:rPr>
          <w:rFonts w:ascii="Tahoma" w:hAnsi="Tahoma" w:cs="Tahoma"/>
          <w:sz w:val="22"/>
          <w:szCs w:val="22"/>
        </w:rPr>
        <w:t>pokyčių</w:t>
      </w:r>
      <w:r w:rsidR="007A609A" w:rsidRPr="00E9087A">
        <w:rPr>
          <w:rFonts w:ascii="Tahoma" w:hAnsi="Tahoma" w:cs="Tahoma"/>
          <w:sz w:val="22"/>
          <w:szCs w:val="22"/>
        </w:rPr>
        <w:t xml:space="preserve"> </w:t>
      </w:r>
      <w:r w:rsidR="00845390" w:rsidRPr="00E9087A">
        <w:rPr>
          <w:rFonts w:ascii="Tahoma" w:hAnsi="Tahoma" w:cs="Tahoma"/>
          <w:sz w:val="22"/>
          <w:szCs w:val="22"/>
        </w:rPr>
        <w:t xml:space="preserve">valdymo procesai, </w:t>
      </w:r>
      <w:r w:rsidR="00A376F8" w:rsidRPr="00E9087A">
        <w:rPr>
          <w:rFonts w:ascii="Tahoma" w:hAnsi="Tahoma" w:cs="Tahoma"/>
          <w:sz w:val="22"/>
          <w:szCs w:val="22"/>
        </w:rPr>
        <w:t>detalizuojantys</w:t>
      </w:r>
      <w:r w:rsidR="002B7F01" w:rsidRPr="00E9087A">
        <w:rPr>
          <w:rFonts w:ascii="Tahoma" w:hAnsi="Tahoma" w:cs="Tahoma"/>
          <w:sz w:val="22"/>
          <w:szCs w:val="22"/>
        </w:rPr>
        <w:t xml:space="preserve"> ir papildantys</w:t>
      </w:r>
      <w:r w:rsidR="00845390" w:rsidRPr="00E9087A">
        <w:rPr>
          <w:rFonts w:ascii="Tahoma" w:hAnsi="Tahoma" w:cs="Tahoma"/>
          <w:sz w:val="22"/>
          <w:szCs w:val="22"/>
        </w:rPr>
        <w:t xml:space="preserve"> </w:t>
      </w:r>
      <w:r w:rsidR="00B33BFA" w:rsidRPr="00E9087A">
        <w:rPr>
          <w:rFonts w:ascii="Tahoma" w:hAnsi="Tahoma" w:cs="Tahoma"/>
          <w:sz w:val="22"/>
          <w:szCs w:val="22"/>
        </w:rPr>
        <w:t>IS gyvavimo ciklo stadijas –</w:t>
      </w:r>
      <w:r w:rsidR="000A22FA">
        <w:rPr>
          <w:rFonts w:ascii="Tahoma" w:hAnsi="Tahoma" w:cs="Tahoma"/>
          <w:sz w:val="22"/>
          <w:szCs w:val="22"/>
        </w:rPr>
        <w:t xml:space="preserve"> </w:t>
      </w:r>
      <w:r w:rsidR="00B33BFA" w:rsidRPr="00E9087A">
        <w:rPr>
          <w:rFonts w:ascii="Tahoma" w:hAnsi="Tahoma" w:cs="Tahoma"/>
          <w:sz w:val="22"/>
          <w:szCs w:val="22"/>
        </w:rPr>
        <w:t xml:space="preserve">IS </w:t>
      </w:r>
      <w:r w:rsidR="001B3646" w:rsidRPr="00E9087A">
        <w:rPr>
          <w:rFonts w:ascii="Tahoma" w:hAnsi="Tahoma" w:cs="Tahoma"/>
          <w:sz w:val="22"/>
          <w:szCs w:val="22"/>
        </w:rPr>
        <w:t>inicijavim</w:t>
      </w:r>
      <w:r w:rsidR="001B3646">
        <w:rPr>
          <w:rFonts w:ascii="Tahoma" w:hAnsi="Tahoma" w:cs="Tahoma"/>
          <w:sz w:val="22"/>
          <w:szCs w:val="22"/>
        </w:rPr>
        <w:t>ą</w:t>
      </w:r>
      <w:r w:rsidR="00B33BFA" w:rsidRPr="00E9087A">
        <w:rPr>
          <w:rFonts w:ascii="Tahoma" w:hAnsi="Tahoma" w:cs="Tahoma"/>
          <w:sz w:val="22"/>
          <w:szCs w:val="22"/>
        </w:rPr>
        <w:t>, IS kūrim</w:t>
      </w:r>
      <w:r w:rsidR="001B3646">
        <w:rPr>
          <w:rFonts w:ascii="Tahoma" w:hAnsi="Tahoma" w:cs="Tahoma"/>
          <w:sz w:val="22"/>
          <w:szCs w:val="22"/>
        </w:rPr>
        <w:t>ą</w:t>
      </w:r>
      <w:r w:rsidR="00B33BFA" w:rsidRPr="00E9087A">
        <w:rPr>
          <w:rFonts w:ascii="Tahoma" w:hAnsi="Tahoma" w:cs="Tahoma"/>
          <w:sz w:val="22"/>
          <w:szCs w:val="22"/>
        </w:rPr>
        <w:t xml:space="preserve">, IS </w:t>
      </w:r>
      <w:r w:rsidR="001B3646" w:rsidRPr="00E9087A">
        <w:rPr>
          <w:rFonts w:ascii="Tahoma" w:hAnsi="Tahoma" w:cs="Tahoma"/>
          <w:sz w:val="22"/>
          <w:szCs w:val="22"/>
        </w:rPr>
        <w:t>eksploatavim</w:t>
      </w:r>
      <w:r w:rsidR="001B3646">
        <w:rPr>
          <w:rFonts w:ascii="Tahoma" w:hAnsi="Tahoma" w:cs="Tahoma"/>
          <w:sz w:val="22"/>
          <w:szCs w:val="22"/>
        </w:rPr>
        <w:t>ą</w:t>
      </w:r>
      <w:r w:rsidR="00B33BFA" w:rsidRPr="00E9087A">
        <w:rPr>
          <w:rFonts w:ascii="Tahoma" w:hAnsi="Tahoma" w:cs="Tahoma"/>
          <w:sz w:val="22"/>
          <w:szCs w:val="22"/>
        </w:rPr>
        <w:t xml:space="preserve">, IS </w:t>
      </w:r>
      <w:r w:rsidR="001B3646" w:rsidRPr="00E9087A">
        <w:rPr>
          <w:rFonts w:ascii="Tahoma" w:hAnsi="Tahoma" w:cs="Tahoma"/>
          <w:sz w:val="22"/>
          <w:szCs w:val="22"/>
        </w:rPr>
        <w:t>modernizavim</w:t>
      </w:r>
      <w:r w:rsidR="001B3646">
        <w:rPr>
          <w:rFonts w:ascii="Tahoma" w:hAnsi="Tahoma" w:cs="Tahoma"/>
          <w:sz w:val="22"/>
          <w:szCs w:val="22"/>
        </w:rPr>
        <w:t>ą</w:t>
      </w:r>
      <w:r w:rsidR="00B33BFA" w:rsidRPr="00E9087A">
        <w:rPr>
          <w:rFonts w:ascii="Tahoma" w:hAnsi="Tahoma" w:cs="Tahoma"/>
          <w:sz w:val="22"/>
          <w:szCs w:val="22"/>
        </w:rPr>
        <w:t xml:space="preserve">, IS </w:t>
      </w:r>
      <w:r w:rsidR="001B3646" w:rsidRPr="00E9087A">
        <w:rPr>
          <w:rFonts w:ascii="Tahoma" w:hAnsi="Tahoma" w:cs="Tahoma"/>
          <w:sz w:val="22"/>
          <w:szCs w:val="22"/>
        </w:rPr>
        <w:t>likvidavim</w:t>
      </w:r>
      <w:r w:rsidR="001B3646">
        <w:rPr>
          <w:rFonts w:ascii="Tahoma" w:hAnsi="Tahoma" w:cs="Tahoma"/>
          <w:sz w:val="22"/>
          <w:szCs w:val="22"/>
        </w:rPr>
        <w:t>ą</w:t>
      </w:r>
      <w:r w:rsidR="00B33BFA">
        <w:rPr>
          <w:rFonts w:ascii="Tahoma" w:hAnsi="Tahoma" w:cs="Tahoma"/>
          <w:sz w:val="22"/>
          <w:szCs w:val="22"/>
        </w:rPr>
        <w:t>,</w:t>
      </w:r>
      <w:r w:rsidR="00B33BFA" w:rsidRPr="00E9087A">
        <w:rPr>
          <w:rFonts w:ascii="Tahoma" w:hAnsi="Tahoma" w:cs="Tahoma"/>
          <w:sz w:val="22"/>
          <w:szCs w:val="22"/>
        </w:rPr>
        <w:t xml:space="preserve"> apibrėžtas </w:t>
      </w:r>
      <w:r w:rsidRPr="00E9087A">
        <w:rPr>
          <w:rFonts w:ascii="Tahoma" w:hAnsi="Tahoma" w:cs="Tahoma"/>
          <w:sz w:val="22"/>
          <w:szCs w:val="22"/>
        </w:rPr>
        <w:t>Valstybės informacinių sistemų gyvavimo ciklo valdymo metodikoje, patvirtintoje Informacinės visuomenės plėtros komiteto prie Susisiekimo ministerijos direktoriaus 2014 m. vasario 25 d. įsakymu Nr. T-29 „</w:t>
      </w:r>
      <w:hyperlink r:id="rId11" w:history="1">
        <w:r w:rsidRPr="00E9087A">
          <w:rPr>
            <w:rFonts w:ascii="Tahoma" w:hAnsi="Tahoma" w:cs="Tahoma"/>
            <w:sz w:val="22"/>
            <w:szCs w:val="22"/>
          </w:rPr>
          <w:t xml:space="preserve">Dėl </w:t>
        </w:r>
        <w:r w:rsidR="000A22FA">
          <w:rPr>
            <w:rFonts w:ascii="Tahoma" w:hAnsi="Tahoma" w:cs="Tahoma"/>
            <w:sz w:val="22"/>
            <w:szCs w:val="22"/>
          </w:rPr>
          <w:t>V</w:t>
        </w:r>
        <w:r w:rsidR="000A22FA" w:rsidRPr="00E9087A">
          <w:rPr>
            <w:rFonts w:ascii="Tahoma" w:hAnsi="Tahoma" w:cs="Tahoma"/>
            <w:sz w:val="22"/>
            <w:szCs w:val="22"/>
          </w:rPr>
          <w:t xml:space="preserve">alstybės </w:t>
        </w:r>
        <w:r w:rsidRPr="00E9087A">
          <w:rPr>
            <w:rFonts w:ascii="Tahoma" w:hAnsi="Tahoma" w:cs="Tahoma"/>
            <w:sz w:val="22"/>
            <w:szCs w:val="22"/>
          </w:rPr>
          <w:t>informacinių sistemų gyvavimo ciklo valdymo metodikos patvirtinimo</w:t>
        </w:r>
      </w:hyperlink>
      <w:r w:rsidRPr="00E9087A">
        <w:rPr>
          <w:rFonts w:ascii="Tahoma" w:hAnsi="Tahoma" w:cs="Tahoma"/>
          <w:sz w:val="22"/>
          <w:szCs w:val="22"/>
        </w:rPr>
        <w:t>“</w:t>
      </w:r>
      <w:r w:rsidR="00291121" w:rsidRPr="00E9087A">
        <w:rPr>
          <w:rFonts w:ascii="Tahoma" w:hAnsi="Tahoma" w:cs="Tahoma"/>
          <w:sz w:val="22"/>
          <w:szCs w:val="22"/>
        </w:rPr>
        <w:t xml:space="preserve"> (toliau – Metodika)</w:t>
      </w:r>
      <w:r w:rsidR="00B33BFA">
        <w:rPr>
          <w:rFonts w:ascii="Tahoma" w:hAnsi="Tahoma" w:cs="Tahoma"/>
          <w:sz w:val="22"/>
          <w:szCs w:val="22"/>
        </w:rPr>
        <w:t>.</w:t>
      </w:r>
      <w:r w:rsidRPr="00E9087A">
        <w:rPr>
          <w:rFonts w:ascii="Tahoma" w:hAnsi="Tahoma" w:cs="Tahoma"/>
          <w:sz w:val="22"/>
          <w:szCs w:val="22"/>
        </w:rPr>
        <w:t xml:space="preserve"> </w:t>
      </w:r>
      <w:r w:rsidR="00BA45B5" w:rsidRPr="00E9087A">
        <w:rPr>
          <w:rFonts w:ascii="Tahoma" w:hAnsi="Tahoma" w:cs="Tahoma"/>
          <w:sz w:val="22"/>
          <w:szCs w:val="22"/>
        </w:rPr>
        <w:t xml:space="preserve"> </w:t>
      </w:r>
    </w:p>
    <w:p w14:paraId="3288EC28" w14:textId="57201586" w:rsidR="00FD1B3C" w:rsidRPr="00E9087A" w:rsidRDefault="00291121" w:rsidP="007753FE">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Tais atvejais, kai kuriama ar modernizuojama valstybės</w:t>
      </w:r>
      <w:r w:rsidR="00B21468">
        <w:rPr>
          <w:rFonts w:ascii="Tahoma" w:hAnsi="Tahoma" w:cs="Tahoma"/>
          <w:sz w:val="22"/>
          <w:szCs w:val="22"/>
        </w:rPr>
        <w:t xml:space="preserve"> </w:t>
      </w:r>
      <w:r w:rsidR="007B7248">
        <w:rPr>
          <w:rFonts w:ascii="Tahoma" w:hAnsi="Tahoma" w:cs="Tahoma"/>
          <w:sz w:val="22"/>
          <w:szCs w:val="22"/>
        </w:rPr>
        <w:t>IS</w:t>
      </w:r>
      <w:r w:rsidRPr="00E9087A">
        <w:rPr>
          <w:rFonts w:ascii="Tahoma" w:hAnsi="Tahoma" w:cs="Tahoma"/>
          <w:sz w:val="22"/>
          <w:szCs w:val="22"/>
        </w:rPr>
        <w:t xml:space="preserve">, turi būti laikomasi </w:t>
      </w:r>
      <w:r w:rsidR="008148DB" w:rsidRPr="00E9087A">
        <w:rPr>
          <w:rFonts w:ascii="Tahoma" w:hAnsi="Tahoma" w:cs="Tahoma"/>
          <w:sz w:val="22"/>
          <w:szCs w:val="22"/>
        </w:rPr>
        <w:t>Metodikoje nustatytų įteisinimo</w:t>
      </w:r>
      <w:r w:rsidR="00B26EB8">
        <w:rPr>
          <w:rFonts w:ascii="Tahoma" w:hAnsi="Tahoma" w:cs="Tahoma"/>
          <w:sz w:val="22"/>
          <w:szCs w:val="22"/>
        </w:rPr>
        <w:t>, inicijavimo, kūrimo,</w:t>
      </w:r>
      <w:r w:rsidR="008148DB" w:rsidRPr="00E9087A">
        <w:rPr>
          <w:rFonts w:ascii="Tahoma" w:hAnsi="Tahoma" w:cs="Tahoma"/>
          <w:sz w:val="22"/>
          <w:szCs w:val="22"/>
        </w:rPr>
        <w:t xml:space="preserve"> eksploatavimo</w:t>
      </w:r>
      <w:r w:rsidR="00B26EB8">
        <w:rPr>
          <w:rFonts w:ascii="Tahoma" w:hAnsi="Tahoma" w:cs="Tahoma"/>
          <w:sz w:val="22"/>
          <w:szCs w:val="22"/>
        </w:rPr>
        <w:t>, modernizavimo, likvidavimo</w:t>
      </w:r>
      <w:r w:rsidR="008148DB" w:rsidRPr="00E9087A">
        <w:rPr>
          <w:rFonts w:ascii="Tahoma" w:hAnsi="Tahoma" w:cs="Tahoma"/>
          <w:sz w:val="22"/>
          <w:szCs w:val="22"/>
        </w:rPr>
        <w:t xml:space="preserve"> reikalavimų.</w:t>
      </w:r>
    </w:p>
    <w:p w14:paraId="05FBD954" w14:textId="684FEAB6" w:rsidR="00C40780" w:rsidRPr="00E9087A" w:rsidRDefault="00FD1B3C" w:rsidP="007753FE">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 xml:space="preserve">Aprašas parengtas vadovaujantis Lietuvos  Respublikos valstybės informacinių išteklių valdymo įstatymu, </w:t>
      </w:r>
      <w:r w:rsidR="00D41516">
        <w:rPr>
          <w:rFonts w:ascii="Tahoma" w:hAnsi="Tahoma" w:cs="Tahoma"/>
          <w:sz w:val="22"/>
          <w:szCs w:val="22"/>
        </w:rPr>
        <w:t>M</w:t>
      </w:r>
      <w:r w:rsidRPr="00E9087A">
        <w:rPr>
          <w:rFonts w:ascii="Tahoma" w:hAnsi="Tahoma" w:cs="Tahoma"/>
          <w:sz w:val="22"/>
          <w:szCs w:val="22"/>
        </w:rPr>
        <w:t xml:space="preserve">etodika, </w:t>
      </w:r>
      <w:r w:rsidR="00984DFF" w:rsidRPr="00E9087A">
        <w:rPr>
          <w:rFonts w:ascii="Tahoma" w:hAnsi="Tahoma" w:cs="Tahoma"/>
          <w:sz w:val="22"/>
          <w:szCs w:val="22"/>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r w:rsidRPr="00E9087A">
        <w:rPr>
          <w:rFonts w:ascii="Tahoma" w:hAnsi="Tahoma" w:cs="Tahoma"/>
          <w:sz w:val="22"/>
          <w:szCs w:val="22"/>
        </w:rPr>
        <w:t xml:space="preserve"> </w:t>
      </w:r>
      <w:proofErr w:type="spellStart"/>
      <w:r w:rsidRPr="00B85D18">
        <w:rPr>
          <w:rFonts w:ascii="Tahoma" w:hAnsi="Tahoma" w:cs="Tahoma"/>
          <w:i/>
          <w:sz w:val="22"/>
          <w:szCs w:val="22"/>
        </w:rPr>
        <w:t>Agile</w:t>
      </w:r>
      <w:proofErr w:type="spellEnd"/>
      <w:r w:rsidR="00BF1F38">
        <w:rPr>
          <w:rFonts w:ascii="Tahoma" w:hAnsi="Tahoma" w:cs="Tahoma"/>
          <w:i/>
          <w:sz w:val="22"/>
          <w:szCs w:val="22"/>
        </w:rPr>
        <w:t xml:space="preserve"> </w:t>
      </w:r>
      <w:r w:rsidRPr="00E9087A">
        <w:rPr>
          <w:rFonts w:ascii="Tahoma" w:hAnsi="Tahoma" w:cs="Tahoma"/>
          <w:sz w:val="22"/>
          <w:szCs w:val="22"/>
        </w:rPr>
        <w:t>manifestu ir principais</w:t>
      </w:r>
      <w:r w:rsidR="00291121" w:rsidRPr="00E9087A">
        <w:rPr>
          <w:rFonts w:ascii="Tahoma" w:hAnsi="Tahoma" w:cs="Tahoma"/>
          <w:sz w:val="22"/>
          <w:szCs w:val="22"/>
        </w:rPr>
        <w:t xml:space="preserve">, </w:t>
      </w:r>
      <w:r w:rsidR="00291121" w:rsidRPr="00B85D18">
        <w:rPr>
          <w:rFonts w:ascii="Tahoma" w:hAnsi="Tahoma" w:cs="Tahoma"/>
          <w:i/>
          <w:sz w:val="22"/>
          <w:szCs w:val="22"/>
        </w:rPr>
        <w:t>Scrum</w:t>
      </w:r>
      <w:r w:rsidR="00291121" w:rsidRPr="00E9087A">
        <w:rPr>
          <w:rFonts w:ascii="Tahoma" w:hAnsi="Tahoma" w:cs="Tahoma"/>
          <w:sz w:val="22"/>
          <w:szCs w:val="22"/>
        </w:rPr>
        <w:t xml:space="preserve"> metodika</w:t>
      </w:r>
      <w:r w:rsidRPr="00E9087A">
        <w:rPr>
          <w:rFonts w:ascii="Tahoma" w:hAnsi="Tahoma" w:cs="Tahoma"/>
          <w:sz w:val="22"/>
          <w:szCs w:val="22"/>
        </w:rPr>
        <w:t xml:space="preserve">, bei kitais teisės aktais, </w:t>
      </w:r>
      <w:r w:rsidR="00DD3356" w:rsidRPr="00E9087A">
        <w:rPr>
          <w:rFonts w:ascii="Tahoma" w:hAnsi="Tahoma" w:cs="Tahoma"/>
          <w:sz w:val="22"/>
          <w:szCs w:val="22"/>
        </w:rPr>
        <w:t>reg</w:t>
      </w:r>
      <w:r w:rsidR="00DD3356">
        <w:rPr>
          <w:rFonts w:ascii="Tahoma" w:hAnsi="Tahoma" w:cs="Tahoma"/>
          <w:sz w:val="22"/>
          <w:szCs w:val="22"/>
        </w:rPr>
        <w:t>lamentuo</w:t>
      </w:r>
      <w:r w:rsidR="00DD3356" w:rsidRPr="00E9087A">
        <w:rPr>
          <w:rFonts w:ascii="Tahoma" w:hAnsi="Tahoma" w:cs="Tahoma"/>
          <w:sz w:val="22"/>
          <w:szCs w:val="22"/>
        </w:rPr>
        <w:t xml:space="preserve">jančiais </w:t>
      </w:r>
      <w:r w:rsidR="00291121" w:rsidRPr="00E9087A">
        <w:rPr>
          <w:rFonts w:ascii="Tahoma" w:hAnsi="Tahoma" w:cs="Tahoma"/>
          <w:sz w:val="22"/>
          <w:szCs w:val="22"/>
        </w:rPr>
        <w:t>IS kūrimą ir vystymą</w:t>
      </w:r>
      <w:r w:rsidRPr="00E9087A">
        <w:rPr>
          <w:rFonts w:ascii="Tahoma" w:hAnsi="Tahoma" w:cs="Tahoma"/>
          <w:sz w:val="22"/>
          <w:szCs w:val="22"/>
        </w:rPr>
        <w:t>.</w:t>
      </w:r>
    </w:p>
    <w:p w14:paraId="25DE6FE8" w14:textId="035DA322" w:rsidR="00FB4A15" w:rsidRDefault="002F6B32" w:rsidP="007753FE">
      <w:pPr>
        <w:pStyle w:val="ListParagraph"/>
        <w:numPr>
          <w:ilvl w:val="0"/>
          <w:numId w:val="2"/>
        </w:numPr>
        <w:ind w:left="0" w:firstLine="851"/>
        <w:jc w:val="both"/>
        <w:outlineLvl w:val="2"/>
        <w:rPr>
          <w:rFonts w:ascii="Tahoma" w:hAnsi="Tahoma" w:cs="Tahoma"/>
          <w:sz w:val="22"/>
          <w:szCs w:val="22"/>
        </w:rPr>
      </w:pPr>
      <w:r>
        <w:rPr>
          <w:rFonts w:ascii="Tahoma" w:hAnsi="Tahoma" w:cs="Tahoma"/>
          <w:sz w:val="22"/>
          <w:szCs w:val="22"/>
        </w:rPr>
        <w:t>Kuriant naujas IS ar į</w:t>
      </w:r>
      <w:r w:rsidR="00D368BC">
        <w:rPr>
          <w:rFonts w:ascii="Tahoma" w:hAnsi="Tahoma" w:cs="Tahoma"/>
          <w:sz w:val="22"/>
          <w:szCs w:val="22"/>
        </w:rPr>
        <w:t xml:space="preserve">gyvendinant IS pokyčius būtina vadovautis </w:t>
      </w:r>
      <w:r w:rsidR="00D92ADC">
        <w:rPr>
          <w:rFonts w:ascii="Tahoma" w:hAnsi="Tahoma" w:cs="Tahoma"/>
          <w:sz w:val="22"/>
          <w:szCs w:val="22"/>
        </w:rPr>
        <w:t>S</w:t>
      </w:r>
      <w:r w:rsidR="00D368BC">
        <w:rPr>
          <w:rFonts w:ascii="Tahoma" w:hAnsi="Tahoma" w:cs="Tahoma"/>
          <w:sz w:val="22"/>
          <w:szCs w:val="22"/>
        </w:rPr>
        <w:t>augos politika bei ją įgyvendinančiais dokumentais.</w:t>
      </w:r>
      <w:r w:rsidR="00FB4A15" w:rsidRPr="00E9087A">
        <w:rPr>
          <w:rFonts w:ascii="Tahoma" w:hAnsi="Tahoma" w:cs="Tahoma"/>
          <w:sz w:val="22"/>
          <w:szCs w:val="22"/>
        </w:rPr>
        <w:t xml:space="preserve"> </w:t>
      </w:r>
    </w:p>
    <w:p w14:paraId="21AB5C56" w14:textId="1F58F657" w:rsidR="007B45DA" w:rsidRPr="00E9087A" w:rsidRDefault="00D377BE" w:rsidP="007B45DA">
      <w:pPr>
        <w:pStyle w:val="ListParagraph"/>
        <w:numPr>
          <w:ilvl w:val="0"/>
          <w:numId w:val="2"/>
        </w:numPr>
        <w:ind w:left="0" w:firstLine="851"/>
        <w:jc w:val="both"/>
        <w:outlineLvl w:val="2"/>
        <w:rPr>
          <w:rFonts w:ascii="Tahoma" w:hAnsi="Tahoma" w:cs="Tahoma"/>
          <w:sz w:val="22"/>
          <w:szCs w:val="22"/>
        </w:rPr>
      </w:pPr>
      <w:r w:rsidRPr="00E9087A">
        <w:rPr>
          <w:rFonts w:ascii="Tahoma" w:hAnsi="Tahoma" w:cs="Tahoma"/>
          <w:sz w:val="22"/>
          <w:szCs w:val="22"/>
        </w:rPr>
        <w:t>Apraše vartojamos sąvokos</w:t>
      </w:r>
      <w:r w:rsidR="00A52919" w:rsidRPr="00E9087A">
        <w:rPr>
          <w:rFonts w:ascii="Tahoma" w:hAnsi="Tahoma" w:cs="Tahoma"/>
          <w:sz w:val="22"/>
          <w:szCs w:val="22"/>
        </w:rPr>
        <w:t>:</w:t>
      </w:r>
    </w:p>
    <w:p w14:paraId="5FFEC412" w14:textId="4B12A4BB" w:rsidR="0057485D" w:rsidRPr="00D9763C" w:rsidRDefault="0057485D" w:rsidP="00085EB9">
      <w:pPr>
        <w:pStyle w:val="ListParagraph"/>
        <w:numPr>
          <w:ilvl w:val="1"/>
          <w:numId w:val="2"/>
        </w:numPr>
        <w:ind w:left="0" w:firstLine="851"/>
        <w:jc w:val="both"/>
        <w:outlineLvl w:val="2"/>
        <w:rPr>
          <w:rFonts w:ascii="Tahoma" w:hAnsi="Tahoma" w:cs="Tahoma"/>
          <w:sz w:val="22"/>
          <w:szCs w:val="22"/>
        </w:rPr>
      </w:pPr>
      <w:r w:rsidRPr="00E54FA7">
        <w:rPr>
          <w:rFonts w:ascii="Tahoma" w:hAnsi="Tahoma" w:cs="Tahoma"/>
          <w:b/>
          <w:sz w:val="22"/>
          <w:szCs w:val="22"/>
        </w:rPr>
        <w:t>IS pokytis</w:t>
      </w:r>
      <w:r>
        <w:rPr>
          <w:rFonts w:ascii="Tahoma" w:hAnsi="Tahoma" w:cs="Tahoma"/>
          <w:sz w:val="22"/>
          <w:szCs w:val="22"/>
        </w:rPr>
        <w:t xml:space="preserve"> </w:t>
      </w:r>
      <w:r w:rsidR="00D834A7">
        <w:rPr>
          <w:rFonts w:ascii="Tahoma" w:hAnsi="Tahoma" w:cs="Tahoma"/>
          <w:sz w:val="22"/>
          <w:szCs w:val="22"/>
        </w:rPr>
        <w:t>–</w:t>
      </w:r>
      <w:r>
        <w:rPr>
          <w:rFonts w:ascii="Tahoma" w:hAnsi="Tahoma" w:cs="Tahoma"/>
          <w:sz w:val="22"/>
          <w:szCs w:val="22"/>
        </w:rPr>
        <w:t xml:space="preserve"> </w:t>
      </w:r>
      <w:r w:rsidR="00D834A7">
        <w:rPr>
          <w:rFonts w:ascii="Tahoma" w:hAnsi="Tahoma" w:cs="Tahoma"/>
          <w:sz w:val="22"/>
          <w:szCs w:val="22"/>
        </w:rPr>
        <w:t>bet koks IS modifikavimas, patobulinimas</w:t>
      </w:r>
      <w:r w:rsidR="00C54D5A">
        <w:rPr>
          <w:rFonts w:ascii="Tahoma" w:hAnsi="Tahoma" w:cs="Tahoma"/>
          <w:sz w:val="22"/>
          <w:szCs w:val="22"/>
        </w:rPr>
        <w:t xml:space="preserve">. IS pokyčiai skirstomi į </w:t>
      </w:r>
      <w:r w:rsidR="00C54D5A" w:rsidRPr="00C54D5A">
        <w:rPr>
          <w:rFonts w:ascii="Tahoma" w:hAnsi="Tahoma" w:cs="Tahoma"/>
          <w:sz w:val="22"/>
          <w:szCs w:val="22"/>
        </w:rPr>
        <w:t>IS vystymo (plėtros), Incidentų ir (ar) problemų šalinimo, Technologini</w:t>
      </w:r>
      <w:r w:rsidR="00085EB9">
        <w:rPr>
          <w:rFonts w:ascii="Tahoma" w:hAnsi="Tahoma" w:cs="Tahoma"/>
          <w:sz w:val="22"/>
          <w:szCs w:val="22"/>
        </w:rPr>
        <w:t>ų</w:t>
      </w:r>
      <w:r w:rsidR="00C54D5A" w:rsidRPr="00C54D5A">
        <w:rPr>
          <w:rFonts w:ascii="Tahoma" w:hAnsi="Tahoma" w:cs="Tahoma"/>
          <w:sz w:val="22"/>
          <w:szCs w:val="22"/>
        </w:rPr>
        <w:t>, Skubi</w:t>
      </w:r>
      <w:r w:rsidR="00085EB9">
        <w:rPr>
          <w:rFonts w:ascii="Tahoma" w:hAnsi="Tahoma" w:cs="Tahoma"/>
          <w:sz w:val="22"/>
          <w:szCs w:val="22"/>
        </w:rPr>
        <w:t>ų</w:t>
      </w:r>
      <w:r w:rsidR="0029335C">
        <w:rPr>
          <w:rFonts w:ascii="Tahoma" w:hAnsi="Tahoma" w:cs="Tahoma"/>
          <w:sz w:val="22"/>
          <w:szCs w:val="22"/>
        </w:rPr>
        <w:t xml:space="preserve"> ir Informacinių technologijų (toliau bendrai vadinama IT)</w:t>
      </w:r>
      <w:r w:rsidR="00C54D5A" w:rsidRPr="00C54D5A">
        <w:rPr>
          <w:rFonts w:ascii="Tahoma" w:hAnsi="Tahoma" w:cs="Tahoma"/>
          <w:sz w:val="22"/>
          <w:szCs w:val="22"/>
        </w:rPr>
        <w:t xml:space="preserve"> infrastruktūros pokyčių kategorijas</w:t>
      </w:r>
      <w:r w:rsidR="0029335C">
        <w:rPr>
          <w:rFonts w:ascii="Tahoma" w:hAnsi="Tahoma" w:cs="Tahoma"/>
          <w:sz w:val="22"/>
          <w:szCs w:val="22"/>
        </w:rPr>
        <w:t>.</w:t>
      </w:r>
      <w:r w:rsidR="00D834A7">
        <w:rPr>
          <w:rFonts w:ascii="Tahoma" w:hAnsi="Tahoma" w:cs="Tahoma"/>
          <w:sz w:val="22"/>
          <w:szCs w:val="22"/>
        </w:rPr>
        <w:t xml:space="preserve"> </w:t>
      </w:r>
    </w:p>
    <w:p w14:paraId="46021C32" w14:textId="6D340642" w:rsidR="008E755F" w:rsidRPr="00B85D18" w:rsidRDefault="008E755F" w:rsidP="008E755F">
      <w:pPr>
        <w:pStyle w:val="ListParagraph"/>
        <w:numPr>
          <w:ilvl w:val="1"/>
          <w:numId w:val="2"/>
        </w:numPr>
        <w:ind w:left="0" w:firstLine="851"/>
        <w:jc w:val="both"/>
        <w:outlineLvl w:val="2"/>
        <w:rPr>
          <w:rFonts w:ascii="Tahoma" w:hAnsi="Tahoma" w:cs="Tahoma"/>
          <w:sz w:val="22"/>
          <w:szCs w:val="22"/>
        </w:rPr>
      </w:pPr>
      <w:r w:rsidRPr="00E9087A">
        <w:rPr>
          <w:rFonts w:ascii="Tahoma" w:hAnsi="Tahoma" w:cs="Tahoma"/>
          <w:b/>
          <w:sz w:val="22"/>
          <w:szCs w:val="22"/>
        </w:rPr>
        <w:t>JIRA sistema</w:t>
      </w:r>
      <w:r w:rsidRPr="00E9087A">
        <w:rPr>
          <w:rFonts w:ascii="Tahoma" w:hAnsi="Tahoma" w:cs="Tahoma"/>
          <w:sz w:val="22"/>
          <w:szCs w:val="22"/>
        </w:rPr>
        <w:t xml:space="preserve"> </w:t>
      </w:r>
      <w:r w:rsidR="003B6D73" w:rsidRPr="00E9087A">
        <w:rPr>
          <w:rFonts w:ascii="Tahoma" w:hAnsi="Tahoma" w:cs="Tahoma"/>
          <w:color w:val="000000"/>
          <w:sz w:val="22"/>
          <w:szCs w:val="22"/>
        </w:rPr>
        <w:t>–</w:t>
      </w:r>
      <w:r w:rsidRPr="00E9087A">
        <w:rPr>
          <w:rFonts w:ascii="Tahoma" w:hAnsi="Tahoma" w:cs="Tahoma"/>
          <w:color w:val="000000"/>
          <w:sz w:val="22"/>
          <w:szCs w:val="22"/>
        </w:rPr>
        <w:t xml:space="preserve"> </w:t>
      </w:r>
      <w:r w:rsidR="00266872">
        <w:rPr>
          <w:rFonts w:ascii="Tahoma" w:hAnsi="Tahoma" w:cs="Tahoma"/>
          <w:color w:val="000000"/>
          <w:sz w:val="22"/>
          <w:szCs w:val="22"/>
        </w:rPr>
        <w:t>„</w:t>
      </w:r>
      <w:proofErr w:type="spellStart"/>
      <w:r w:rsidRPr="00B85D18">
        <w:rPr>
          <w:rFonts w:ascii="Tahoma" w:hAnsi="Tahoma" w:cs="Tahoma"/>
          <w:sz w:val="22"/>
          <w:szCs w:val="22"/>
        </w:rPr>
        <w:t>Atlassian</w:t>
      </w:r>
      <w:proofErr w:type="spellEnd"/>
      <w:r w:rsidR="00266872">
        <w:rPr>
          <w:rFonts w:ascii="Tahoma" w:hAnsi="Tahoma" w:cs="Tahoma"/>
          <w:sz w:val="22"/>
          <w:szCs w:val="22"/>
        </w:rPr>
        <w:t>“</w:t>
      </w:r>
      <w:r w:rsidR="003B6D73" w:rsidRPr="00B85D18">
        <w:rPr>
          <w:rFonts w:ascii="Tahoma" w:hAnsi="Tahoma" w:cs="Tahoma"/>
          <w:sz w:val="22"/>
          <w:szCs w:val="22"/>
        </w:rPr>
        <w:t xml:space="preserve"> </w:t>
      </w:r>
      <w:r w:rsidRPr="00B85D18">
        <w:rPr>
          <w:rFonts w:ascii="Tahoma" w:hAnsi="Tahoma" w:cs="Tahoma"/>
          <w:sz w:val="22"/>
          <w:szCs w:val="22"/>
        </w:rPr>
        <w:t>kompanijos sukurtas sprendimų rinkinys, skirtas projekto, produkto bei programinės įrangos kūrimo</w:t>
      </w:r>
      <w:r w:rsidR="00E9087A" w:rsidRPr="00B85D18">
        <w:rPr>
          <w:rFonts w:ascii="Tahoma" w:hAnsi="Tahoma" w:cs="Tahoma"/>
          <w:sz w:val="22"/>
          <w:szCs w:val="22"/>
        </w:rPr>
        <w:t>,</w:t>
      </w:r>
      <w:r w:rsidRPr="00B85D18">
        <w:rPr>
          <w:rFonts w:ascii="Tahoma" w:hAnsi="Tahoma" w:cs="Tahoma"/>
          <w:sz w:val="22"/>
          <w:szCs w:val="22"/>
        </w:rPr>
        <w:t xml:space="preserve"> priežiūros</w:t>
      </w:r>
      <w:r w:rsidR="00C67BFF" w:rsidRPr="00B85D18">
        <w:rPr>
          <w:rFonts w:ascii="Tahoma" w:hAnsi="Tahoma" w:cs="Tahoma"/>
          <w:sz w:val="22"/>
          <w:szCs w:val="22"/>
        </w:rPr>
        <w:t xml:space="preserve"> užduo</w:t>
      </w:r>
      <w:r w:rsidR="00FC4799">
        <w:rPr>
          <w:rFonts w:ascii="Tahoma" w:hAnsi="Tahoma" w:cs="Tahoma"/>
          <w:sz w:val="22"/>
          <w:szCs w:val="22"/>
        </w:rPr>
        <w:t xml:space="preserve">tims </w:t>
      </w:r>
      <w:r w:rsidR="00C67BFF" w:rsidRPr="00B85D18">
        <w:rPr>
          <w:rFonts w:ascii="Tahoma" w:hAnsi="Tahoma" w:cs="Tahoma"/>
          <w:sz w:val="22"/>
          <w:szCs w:val="22"/>
        </w:rPr>
        <w:t>ir resurs</w:t>
      </w:r>
      <w:r w:rsidR="00FC4799">
        <w:rPr>
          <w:rFonts w:ascii="Tahoma" w:hAnsi="Tahoma" w:cs="Tahoma"/>
          <w:sz w:val="22"/>
          <w:szCs w:val="22"/>
        </w:rPr>
        <w:t>ams</w:t>
      </w:r>
      <w:r w:rsidRPr="00B85D18">
        <w:rPr>
          <w:rFonts w:ascii="Tahoma" w:hAnsi="Tahoma" w:cs="Tahoma"/>
          <w:sz w:val="22"/>
          <w:szCs w:val="22"/>
        </w:rPr>
        <w:t xml:space="preserve"> valdy</w:t>
      </w:r>
      <w:r w:rsidR="00FC4799">
        <w:rPr>
          <w:rFonts w:ascii="Tahoma" w:hAnsi="Tahoma" w:cs="Tahoma"/>
          <w:sz w:val="22"/>
          <w:szCs w:val="22"/>
        </w:rPr>
        <w:t>ti.</w:t>
      </w:r>
    </w:p>
    <w:p w14:paraId="5A00728B" w14:textId="7C193A06" w:rsidR="008E755F" w:rsidRPr="00E9087A" w:rsidRDefault="008E755F" w:rsidP="007B45DA">
      <w:pPr>
        <w:pStyle w:val="ListParagraph"/>
        <w:numPr>
          <w:ilvl w:val="1"/>
          <w:numId w:val="2"/>
        </w:numPr>
        <w:ind w:left="0" w:firstLine="851"/>
        <w:jc w:val="both"/>
        <w:outlineLvl w:val="2"/>
        <w:rPr>
          <w:rFonts w:ascii="Tahoma" w:hAnsi="Tahoma" w:cs="Tahoma"/>
          <w:sz w:val="22"/>
          <w:szCs w:val="22"/>
        </w:rPr>
      </w:pPr>
      <w:r w:rsidRPr="00266872">
        <w:rPr>
          <w:rFonts w:ascii="Tahoma" w:hAnsi="Tahoma" w:cs="Tahoma"/>
          <w:b/>
          <w:sz w:val="22"/>
          <w:szCs w:val="22"/>
        </w:rPr>
        <w:t>Kūrėjų komanda</w:t>
      </w:r>
      <w:r w:rsidRPr="00E9087A">
        <w:rPr>
          <w:rFonts w:ascii="Tahoma" w:hAnsi="Tahoma" w:cs="Tahoma"/>
          <w:sz w:val="22"/>
          <w:szCs w:val="22"/>
        </w:rPr>
        <w:t xml:space="preserve"> </w:t>
      </w:r>
      <w:r w:rsidR="001D6D70" w:rsidRPr="00E9087A">
        <w:rPr>
          <w:rFonts w:ascii="Tahoma" w:hAnsi="Tahoma" w:cs="Tahoma"/>
          <w:sz w:val="22"/>
          <w:szCs w:val="22"/>
        </w:rPr>
        <w:t>–</w:t>
      </w:r>
      <w:r w:rsidRPr="00E9087A">
        <w:rPr>
          <w:rFonts w:ascii="Tahoma" w:hAnsi="Tahoma" w:cs="Tahoma"/>
          <w:sz w:val="22"/>
          <w:szCs w:val="22"/>
        </w:rPr>
        <w:t xml:space="preserve"> </w:t>
      </w:r>
      <w:r w:rsidR="001D6D70" w:rsidRPr="00E9087A">
        <w:rPr>
          <w:rFonts w:ascii="Tahoma" w:hAnsi="Tahoma" w:cs="Tahoma"/>
          <w:sz w:val="22"/>
          <w:szCs w:val="22"/>
        </w:rPr>
        <w:t xml:space="preserve">skirtingų kompetencijų (programuotojai, testuotojai, analitikai, architektai ir kt.) Įmonės arba samdomi išorės darbuotojai, kurie atsakingi </w:t>
      </w:r>
      <w:r w:rsidR="00E725AA" w:rsidRPr="00E9087A">
        <w:rPr>
          <w:rFonts w:ascii="Tahoma" w:hAnsi="Tahoma" w:cs="Tahoma"/>
          <w:sz w:val="22"/>
          <w:szCs w:val="22"/>
        </w:rPr>
        <w:t xml:space="preserve">už IS </w:t>
      </w:r>
      <w:r w:rsidR="00EB3869" w:rsidRPr="00E9087A">
        <w:rPr>
          <w:rFonts w:ascii="Tahoma" w:hAnsi="Tahoma" w:cs="Tahoma"/>
          <w:sz w:val="22"/>
          <w:szCs w:val="22"/>
        </w:rPr>
        <w:t>pokyčio</w:t>
      </w:r>
      <w:r w:rsidR="00E725AA" w:rsidRPr="00E9087A">
        <w:rPr>
          <w:rFonts w:ascii="Tahoma" w:hAnsi="Tahoma" w:cs="Tahoma"/>
          <w:sz w:val="22"/>
          <w:szCs w:val="22"/>
        </w:rPr>
        <w:t xml:space="preserve"> kokybišką įgyvendinimą.</w:t>
      </w:r>
    </w:p>
    <w:p w14:paraId="7B2E36D9" w14:textId="484308F8" w:rsidR="00C05E64" w:rsidRPr="00E9087A" w:rsidRDefault="00C05E64" w:rsidP="00702C34">
      <w:pPr>
        <w:pStyle w:val="ListParagraph"/>
        <w:numPr>
          <w:ilvl w:val="1"/>
          <w:numId w:val="2"/>
        </w:numPr>
        <w:ind w:left="0" w:firstLine="851"/>
        <w:jc w:val="both"/>
        <w:outlineLvl w:val="2"/>
        <w:rPr>
          <w:rFonts w:ascii="Tahoma" w:hAnsi="Tahoma" w:cs="Tahoma"/>
          <w:sz w:val="22"/>
          <w:szCs w:val="22"/>
        </w:rPr>
      </w:pPr>
      <w:r w:rsidRPr="00E9087A">
        <w:rPr>
          <w:rFonts w:ascii="Tahoma" w:hAnsi="Tahoma" w:cs="Tahoma"/>
          <w:b/>
          <w:sz w:val="22"/>
          <w:szCs w:val="22"/>
        </w:rPr>
        <w:t>Produkto vadovas</w:t>
      </w:r>
      <w:r w:rsidRPr="00E9087A">
        <w:rPr>
          <w:rFonts w:ascii="Tahoma" w:hAnsi="Tahoma" w:cs="Tahoma"/>
          <w:sz w:val="22"/>
          <w:szCs w:val="22"/>
        </w:rPr>
        <w:t xml:space="preserve"> </w:t>
      </w:r>
      <w:r w:rsidR="00EB3869" w:rsidRPr="00E9087A">
        <w:rPr>
          <w:rFonts w:ascii="Tahoma" w:hAnsi="Tahoma" w:cs="Tahoma"/>
          <w:sz w:val="22"/>
          <w:szCs w:val="22"/>
        </w:rPr>
        <w:t>–</w:t>
      </w:r>
      <w:r w:rsidRPr="00E9087A">
        <w:rPr>
          <w:rFonts w:ascii="Tahoma" w:hAnsi="Tahoma" w:cs="Tahoma"/>
          <w:sz w:val="22"/>
          <w:szCs w:val="22"/>
        </w:rPr>
        <w:t xml:space="preserve"> </w:t>
      </w:r>
      <w:r w:rsidR="00EB3869" w:rsidRPr="00E9087A">
        <w:rPr>
          <w:rFonts w:ascii="Tahoma" w:hAnsi="Tahoma" w:cs="Tahoma"/>
          <w:sz w:val="22"/>
          <w:szCs w:val="22"/>
        </w:rPr>
        <w:t xml:space="preserve">įmonės darbuotojas, </w:t>
      </w:r>
      <w:r w:rsidR="00EB3869" w:rsidRPr="00513B74">
        <w:rPr>
          <w:rFonts w:ascii="Tahoma" w:hAnsi="Tahoma" w:cs="Tahoma"/>
          <w:sz w:val="22"/>
          <w:szCs w:val="22"/>
        </w:rPr>
        <w:t xml:space="preserve">atsakingas </w:t>
      </w:r>
      <w:r w:rsidR="00EB3869" w:rsidRPr="00E9087A">
        <w:rPr>
          <w:rFonts w:ascii="Tahoma" w:hAnsi="Tahoma" w:cs="Tahoma"/>
          <w:sz w:val="22"/>
          <w:szCs w:val="22"/>
        </w:rPr>
        <w:t>už</w:t>
      </w:r>
      <w:r w:rsidR="00513B74">
        <w:rPr>
          <w:rFonts w:ascii="Tahoma" w:hAnsi="Tahoma" w:cs="Tahoma"/>
          <w:sz w:val="22"/>
          <w:szCs w:val="22"/>
        </w:rPr>
        <w:t xml:space="preserve"> </w:t>
      </w:r>
      <w:r w:rsidR="00513B74" w:rsidRPr="00B75EFB">
        <w:rPr>
          <w:rFonts w:ascii="Tahoma" w:hAnsi="Tahoma" w:cs="Tahoma"/>
          <w:sz w:val="22"/>
          <w:szCs w:val="22"/>
        </w:rPr>
        <w:t>IS kūrimą ar vystymą, atliekant IS vystymo poreikių analizę, parengiant IS vystymo planus, aprašant veiklos reikalavimus informacinei sistemai siekiant, kad IS atitiktų nustatytus reikalavimus ir</w:t>
      </w:r>
      <w:r w:rsidR="00EB3869" w:rsidRPr="00E9087A">
        <w:rPr>
          <w:rFonts w:ascii="Tahoma" w:hAnsi="Tahoma" w:cs="Tahoma"/>
          <w:sz w:val="22"/>
          <w:szCs w:val="22"/>
        </w:rPr>
        <w:t xml:space="preserve"> </w:t>
      </w:r>
      <w:r w:rsidR="00513B74">
        <w:rPr>
          <w:rFonts w:ascii="Tahoma" w:hAnsi="Tahoma" w:cs="Tahoma"/>
          <w:sz w:val="22"/>
          <w:szCs w:val="22"/>
        </w:rPr>
        <w:t xml:space="preserve">kartu su </w:t>
      </w:r>
      <w:r w:rsidR="00EB3869" w:rsidRPr="00E9087A">
        <w:rPr>
          <w:rFonts w:ascii="Tahoma" w:hAnsi="Tahoma" w:cs="Tahoma"/>
          <w:sz w:val="22"/>
          <w:szCs w:val="22"/>
        </w:rPr>
        <w:t>Kūrėjų komand</w:t>
      </w:r>
      <w:r w:rsidR="00513B74">
        <w:rPr>
          <w:rFonts w:ascii="Tahoma" w:hAnsi="Tahoma" w:cs="Tahoma"/>
          <w:sz w:val="22"/>
          <w:szCs w:val="22"/>
        </w:rPr>
        <w:t xml:space="preserve">a </w:t>
      </w:r>
      <w:r w:rsidR="00513B74" w:rsidRPr="00513B74">
        <w:rPr>
          <w:rFonts w:ascii="Tahoma" w:hAnsi="Tahoma" w:cs="Tahoma"/>
          <w:sz w:val="22"/>
          <w:szCs w:val="22"/>
        </w:rPr>
        <w:t xml:space="preserve">įgyvendintas IS pokytis duotų kuo didesnę </w:t>
      </w:r>
      <w:r w:rsidR="00EB3869" w:rsidRPr="00E9087A">
        <w:rPr>
          <w:rFonts w:ascii="Tahoma" w:hAnsi="Tahoma" w:cs="Tahoma"/>
          <w:sz w:val="22"/>
          <w:szCs w:val="22"/>
        </w:rPr>
        <w:t>vertę.</w:t>
      </w:r>
    </w:p>
    <w:p w14:paraId="5E372A2B" w14:textId="15C664E4" w:rsidR="007B45DA" w:rsidRPr="00E9087A" w:rsidRDefault="007B45DA" w:rsidP="007B45DA">
      <w:pPr>
        <w:pStyle w:val="ListParagraph"/>
        <w:numPr>
          <w:ilvl w:val="1"/>
          <w:numId w:val="2"/>
        </w:numPr>
        <w:ind w:left="0" w:firstLine="851"/>
        <w:jc w:val="both"/>
        <w:outlineLvl w:val="2"/>
        <w:rPr>
          <w:rFonts w:ascii="Tahoma" w:hAnsi="Tahoma" w:cs="Tahoma"/>
          <w:sz w:val="22"/>
          <w:szCs w:val="22"/>
        </w:rPr>
      </w:pPr>
      <w:r w:rsidRPr="00E9087A">
        <w:rPr>
          <w:rFonts w:ascii="Tahoma" w:hAnsi="Tahoma" w:cs="Tahoma"/>
          <w:b/>
          <w:bCs/>
          <w:color w:val="000000"/>
          <w:sz w:val="22"/>
          <w:szCs w:val="22"/>
        </w:rPr>
        <w:t>Realizavimo reikalavimai</w:t>
      </w:r>
      <w:r w:rsidR="00B626F3">
        <w:rPr>
          <w:rFonts w:ascii="Tahoma" w:hAnsi="Tahoma" w:cs="Tahoma"/>
          <w:color w:val="000000"/>
          <w:sz w:val="22"/>
          <w:szCs w:val="22"/>
        </w:rPr>
        <w:t xml:space="preserve"> </w:t>
      </w:r>
      <w:r w:rsidRPr="00E9087A">
        <w:rPr>
          <w:rFonts w:ascii="Tahoma" w:hAnsi="Tahoma" w:cs="Tahoma"/>
          <w:color w:val="000000"/>
          <w:sz w:val="22"/>
          <w:szCs w:val="22"/>
        </w:rPr>
        <w:t>–</w:t>
      </w:r>
      <w:r w:rsidR="00C67BFF" w:rsidRPr="00E9087A">
        <w:rPr>
          <w:rFonts w:ascii="Tahoma" w:hAnsi="Tahoma" w:cs="Tahoma"/>
          <w:color w:val="000000"/>
          <w:sz w:val="22"/>
          <w:szCs w:val="22"/>
        </w:rPr>
        <w:t xml:space="preserve"> </w:t>
      </w:r>
      <w:r w:rsidRPr="00E9087A">
        <w:rPr>
          <w:rFonts w:ascii="Tahoma" w:hAnsi="Tahoma" w:cs="Tahoma"/>
          <w:color w:val="000000"/>
          <w:sz w:val="22"/>
          <w:szCs w:val="22"/>
        </w:rPr>
        <w:t xml:space="preserve">detalūs funkciniai, nefunkciniai, techniniai ir panaudojimo reikalavimai, kurie dažniausiai nustatomi ir tikslinami </w:t>
      </w:r>
      <w:r w:rsidR="004923AF">
        <w:rPr>
          <w:rFonts w:ascii="Tahoma" w:hAnsi="Tahoma" w:cs="Tahoma"/>
          <w:color w:val="000000"/>
          <w:sz w:val="22"/>
          <w:szCs w:val="22"/>
        </w:rPr>
        <w:t>IS</w:t>
      </w:r>
      <w:r w:rsidRPr="00E9087A">
        <w:rPr>
          <w:rFonts w:ascii="Tahoma" w:hAnsi="Tahoma" w:cs="Tahoma"/>
          <w:color w:val="000000"/>
          <w:sz w:val="22"/>
          <w:szCs w:val="22"/>
        </w:rPr>
        <w:t xml:space="preserve"> realizavimo etape atliekant detalią analizę.</w:t>
      </w:r>
      <w:bookmarkStart w:id="0" w:name="part_87f414187a8241e8974c33867fcf8a74"/>
      <w:bookmarkEnd w:id="0"/>
    </w:p>
    <w:p w14:paraId="05598E23" w14:textId="0D2752CF" w:rsidR="007B45DA" w:rsidRPr="00E9087A" w:rsidRDefault="007B45DA" w:rsidP="007B45DA">
      <w:pPr>
        <w:pStyle w:val="ListParagraph"/>
        <w:numPr>
          <w:ilvl w:val="1"/>
          <w:numId w:val="2"/>
        </w:numPr>
        <w:ind w:left="0" w:firstLine="851"/>
        <w:jc w:val="both"/>
        <w:outlineLvl w:val="2"/>
        <w:rPr>
          <w:rFonts w:ascii="Tahoma" w:hAnsi="Tahoma" w:cs="Tahoma"/>
          <w:sz w:val="22"/>
          <w:szCs w:val="22"/>
        </w:rPr>
      </w:pPr>
      <w:r w:rsidRPr="00E9087A">
        <w:rPr>
          <w:rFonts w:ascii="Tahoma" w:hAnsi="Tahoma" w:cs="Tahoma"/>
          <w:b/>
          <w:bCs/>
          <w:color w:val="000000"/>
          <w:sz w:val="22"/>
          <w:szCs w:val="22"/>
        </w:rPr>
        <w:t>Veiklos reikalavimai</w:t>
      </w:r>
      <w:r w:rsidR="00B626F3">
        <w:rPr>
          <w:rFonts w:ascii="Tahoma" w:hAnsi="Tahoma" w:cs="Tahoma"/>
          <w:color w:val="000000"/>
          <w:sz w:val="22"/>
          <w:szCs w:val="22"/>
        </w:rPr>
        <w:t xml:space="preserve"> </w:t>
      </w:r>
      <w:r w:rsidRPr="00E9087A">
        <w:rPr>
          <w:rFonts w:ascii="Tahoma" w:hAnsi="Tahoma" w:cs="Tahoma"/>
          <w:color w:val="000000"/>
          <w:sz w:val="22"/>
          <w:szCs w:val="22"/>
        </w:rPr>
        <w:t xml:space="preserve">– esminiai funkciniai ir nefunkciniai reikalavimai </w:t>
      </w:r>
      <w:r w:rsidR="00454E14">
        <w:rPr>
          <w:rFonts w:ascii="Tahoma" w:hAnsi="Tahoma" w:cs="Tahoma"/>
          <w:color w:val="000000"/>
          <w:sz w:val="22"/>
          <w:szCs w:val="22"/>
        </w:rPr>
        <w:t>IS</w:t>
      </w:r>
      <w:r w:rsidRPr="00E9087A">
        <w:rPr>
          <w:rFonts w:ascii="Tahoma" w:hAnsi="Tahoma" w:cs="Tahoma"/>
          <w:color w:val="000000"/>
          <w:sz w:val="22"/>
          <w:szCs w:val="22"/>
        </w:rPr>
        <w:t xml:space="preserve">, kylantys iš nustatytų </w:t>
      </w:r>
      <w:r w:rsidR="004923AF">
        <w:rPr>
          <w:rFonts w:ascii="Tahoma" w:hAnsi="Tahoma" w:cs="Tahoma"/>
          <w:color w:val="000000"/>
          <w:sz w:val="22"/>
          <w:szCs w:val="22"/>
        </w:rPr>
        <w:t>IS</w:t>
      </w:r>
      <w:r w:rsidRPr="00E9087A">
        <w:rPr>
          <w:rFonts w:ascii="Tahoma" w:hAnsi="Tahoma" w:cs="Tahoma"/>
          <w:color w:val="000000"/>
          <w:sz w:val="22"/>
          <w:szCs w:val="22"/>
        </w:rPr>
        <w:t xml:space="preserve"> funkcijų, teisės aktų, veiklos procesų, sąveikos su kitomis </w:t>
      </w:r>
      <w:r w:rsidR="004923AF">
        <w:rPr>
          <w:rFonts w:ascii="Tahoma" w:hAnsi="Tahoma" w:cs="Tahoma"/>
          <w:color w:val="000000"/>
          <w:sz w:val="22"/>
          <w:szCs w:val="22"/>
        </w:rPr>
        <w:t>IS</w:t>
      </w:r>
      <w:r w:rsidRPr="00E9087A">
        <w:rPr>
          <w:rFonts w:ascii="Tahoma" w:hAnsi="Tahoma" w:cs="Tahoma"/>
          <w:color w:val="000000"/>
          <w:sz w:val="22"/>
          <w:szCs w:val="22"/>
        </w:rPr>
        <w:t xml:space="preserve"> ir registrais.</w:t>
      </w:r>
    </w:p>
    <w:p w14:paraId="07592A04" w14:textId="2B7AE6EB" w:rsidR="00695F4E" w:rsidRPr="00E9087A" w:rsidRDefault="00695F4E" w:rsidP="007753FE">
      <w:pPr>
        <w:pStyle w:val="ListParagraph"/>
        <w:numPr>
          <w:ilvl w:val="1"/>
          <w:numId w:val="2"/>
        </w:numPr>
        <w:ind w:left="0" w:firstLine="851"/>
        <w:jc w:val="both"/>
        <w:outlineLvl w:val="2"/>
        <w:rPr>
          <w:rFonts w:ascii="Tahoma" w:hAnsi="Tahoma" w:cs="Tahoma"/>
          <w:sz w:val="22"/>
          <w:szCs w:val="22"/>
        </w:rPr>
      </w:pPr>
      <w:r w:rsidRPr="00E9087A">
        <w:rPr>
          <w:rFonts w:ascii="Tahoma" w:hAnsi="Tahoma" w:cs="Tahoma"/>
          <w:sz w:val="22"/>
          <w:szCs w:val="22"/>
        </w:rPr>
        <w:t xml:space="preserve">Kitos Apraše vartojamos sąvokos suprantamos taip, kaip jos apibrėžtos </w:t>
      </w:r>
      <w:r w:rsidR="003A6158">
        <w:rPr>
          <w:rFonts w:ascii="Tahoma" w:hAnsi="Tahoma" w:cs="Tahoma"/>
          <w:sz w:val="22"/>
          <w:szCs w:val="22"/>
        </w:rPr>
        <w:t>V</w:t>
      </w:r>
      <w:r w:rsidRPr="00E9087A">
        <w:rPr>
          <w:rFonts w:ascii="Tahoma" w:hAnsi="Tahoma" w:cs="Tahoma"/>
          <w:sz w:val="22"/>
          <w:szCs w:val="22"/>
        </w:rPr>
        <w:t>alstybės informacinių išteklių valdymo įstatyme</w:t>
      </w:r>
      <w:r w:rsidR="00B776F7" w:rsidRPr="00E9087A">
        <w:rPr>
          <w:rFonts w:ascii="Tahoma" w:hAnsi="Tahoma" w:cs="Tahoma"/>
          <w:sz w:val="22"/>
          <w:szCs w:val="22"/>
        </w:rPr>
        <w:t xml:space="preserve"> ir kituose teisės aktuose, reglamentuojančiuose valstybės informacinių sistemų ir registrų kūrimą, modernizavimą ir veikimą.</w:t>
      </w:r>
    </w:p>
    <w:p w14:paraId="6394EEF8" w14:textId="54332FA9" w:rsidR="00266872" w:rsidRPr="00E9087A" w:rsidRDefault="00266872" w:rsidP="00266872">
      <w:pPr>
        <w:pStyle w:val="ListParagraph"/>
        <w:numPr>
          <w:ilvl w:val="0"/>
          <w:numId w:val="2"/>
        </w:numPr>
        <w:ind w:left="0" w:firstLine="851"/>
        <w:jc w:val="both"/>
        <w:outlineLvl w:val="2"/>
        <w:rPr>
          <w:rFonts w:ascii="Tahoma" w:hAnsi="Tahoma" w:cs="Tahoma"/>
          <w:sz w:val="22"/>
          <w:szCs w:val="22"/>
        </w:rPr>
      </w:pPr>
      <w:r>
        <w:rPr>
          <w:rFonts w:ascii="Tahoma" w:hAnsi="Tahoma" w:cs="Tahoma"/>
          <w:sz w:val="22"/>
          <w:szCs w:val="22"/>
        </w:rPr>
        <w:t xml:space="preserve">Valdant </w:t>
      </w:r>
      <w:r w:rsidRPr="00E9087A">
        <w:rPr>
          <w:rFonts w:ascii="Tahoma" w:hAnsi="Tahoma" w:cs="Tahoma"/>
          <w:sz w:val="22"/>
          <w:szCs w:val="22"/>
        </w:rPr>
        <w:t xml:space="preserve">IS pokyčių </w:t>
      </w:r>
      <w:r>
        <w:rPr>
          <w:rFonts w:ascii="Tahoma" w:hAnsi="Tahoma" w:cs="Tahoma"/>
          <w:sz w:val="22"/>
          <w:szCs w:val="22"/>
        </w:rPr>
        <w:t>procesus</w:t>
      </w:r>
      <w:r w:rsidR="003343E0">
        <w:rPr>
          <w:rFonts w:ascii="Tahoma" w:hAnsi="Tahoma" w:cs="Tahoma"/>
          <w:sz w:val="22"/>
          <w:szCs w:val="22"/>
        </w:rPr>
        <w:t xml:space="preserve"> -</w:t>
      </w:r>
      <w:r w:rsidR="0018242C">
        <w:rPr>
          <w:rFonts w:ascii="Tahoma" w:hAnsi="Tahoma" w:cs="Tahoma"/>
          <w:sz w:val="22"/>
          <w:szCs w:val="22"/>
        </w:rPr>
        <w:t>–</w:t>
      </w:r>
      <w:r w:rsidR="008B3A34">
        <w:rPr>
          <w:rFonts w:ascii="Tahoma" w:hAnsi="Tahoma" w:cs="Tahoma"/>
          <w:sz w:val="22"/>
          <w:szCs w:val="22"/>
        </w:rPr>
        <w:t xml:space="preserve"> </w:t>
      </w:r>
      <w:hyperlink r:id="rId12" w:history="1">
        <w:r w:rsidR="003343E0" w:rsidRPr="00E9087A">
          <w:rPr>
            <w:rStyle w:val="Hyperlink"/>
            <w:rFonts w:ascii="Tahoma" w:hAnsi="Tahoma" w:cs="Tahoma"/>
            <w:sz w:val="22"/>
            <w:szCs w:val="22"/>
          </w:rPr>
          <w:t>Analizuoti IS vystymo idėjas</w:t>
        </w:r>
      </w:hyperlink>
      <w:r w:rsidR="003343E0">
        <w:rPr>
          <w:rStyle w:val="Hyperlink"/>
          <w:rFonts w:ascii="Tahoma" w:hAnsi="Tahoma" w:cs="Tahoma"/>
          <w:sz w:val="22"/>
          <w:szCs w:val="22"/>
        </w:rPr>
        <w:t xml:space="preserve">, </w:t>
      </w:r>
      <w:hyperlink r:id="rId13" w:tgtFrame="_blank" w:history="1">
        <w:r w:rsidR="008B3A34" w:rsidRPr="00E9087A">
          <w:rPr>
            <w:rStyle w:val="Hyperlink"/>
            <w:rFonts w:ascii="Tahoma" w:hAnsi="Tahoma" w:cs="Tahoma"/>
            <w:sz w:val="22"/>
            <w:szCs w:val="22"/>
          </w:rPr>
          <w:t xml:space="preserve">Sudaryti IS vystymo </w:t>
        </w:r>
        <w:r w:rsidR="00C2661D">
          <w:rPr>
            <w:rStyle w:val="Hyperlink"/>
            <w:rFonts w:ascii="Tahoma" w:hAnsi="Tahoma" w:cs="Tahoma"/>
            <w:sz w:val="22"/>
            <w:szCs w:val="22"/>
          </w:rPr>
          <w:t xml:space="preserve">planą </w:t>
        </w:r>
        <w:r w:rsidR="008B3A34" w:rsidRPr="00E9087A">
          <w:rPr>
            <w:rStyle w:val="Hyperlink"/>
            <w:rFonts w:ascii="Tahoma" w:hAnsi="Tahoma" w:cs="Tahoma"/>
            <w:sz w:val="22"/>
            <w:szCs w:val="22"/>
          </w:rPr>
          <w:t>(</w:t>
        </w:r>
        <w:proofErr w:type="spellStart"/>
        <w:r w:rsidR="008B3A34" w:rsidRPr="00E9087A">
          <w:rPr>
            <w:rStyle w:val="Hyperlink"/>
            <w:rFonts w:ascii="Tahoma" w:hAnsi="Tahoma" w:cs="Tahoma"/>
            <w:sz w:val="22"/>
            <w:szCs w:val="22"/>
          </w:rPr>
          <w:t>roadmap</w:t>
        </w:r>
        <w:proofErr w:type="spellEnd"/>
        <w:r w:rsidR="008B3A34" w:rsidRPr="00E9087A">
          <w:rPr>
            <w:rStyle w:val="Hyperlink"/>
            <w:rFonts w:ascii="Tahoma" w:hAnsi="Tahoma" w:cs="Tahoma"/>
            <w:sz w:val="22"/>
            <w:szCs w:val="22"/>
          </w:rPr>
          <w:t>)</w:t>
        </w:r>
      </w:hyperlink>
      <w:r w:rsidR="008B3A34">
        <w:rPr>
          <w:rStyle w:val="Hyperlink"/>
          <w:rFonts w:ascii="Tahoma" w:hAnsi="Tahoma" w:cs="Tahoma"/>
          <w:sz w:val="22"/>
          <w:szCs w:val="22"/>
        </w:rPr>
        <w:t xml:space="preserve">, </w:t>
      </w:r>
      <w:hyperlink r:id="rId14" w:tgtFrame="_blank" w:history="1">
        <w:r w:rsidR="008B3A34" w:rsidRPr="00983806">
          <w:rPr>
            <w:rStyle w:val="Hyperlink"/>
            <w:rFonts w:ascii="Tahoma" w:hAnsi="Tahoma" w:cs="Tahoma"/>
            <w:sz w:val="22"/>
            <w:szCs w:val="22"/>
          </w:rPr>
          <w:t>Patvirtinti IS vystymo</w:t>
        </w:r>
        <w:r w:rsidR="00C2661D">
          <w:rPr>
            <w:rStyle w:val="Hyperlink"/>
            <w:rFonts w:ascii="Tahoma" w:hAnsi="Tahoma" w:cs="Tahoma"/>
            <w:sz w:val="22"/>
            <w:szCs w:val="22"/>
          </w:rPr>
          <w:t xml:space="preserve"> planą</w:t>
        </w:r>
        <w:r w:rsidR="008B3A34" w:rsidRPr="00983806">
          <w:rPr>
            <w:rStyle w:val="Hyperlink"/>
            <w:rFonts w:ascii="Tahoma" w:hAnsi="Tahoma" w:cs="Tahoma"/>
            <w:sz w:val="22"/>
            <w:szCs w:val="22"/>
          </w:rPr>
          <w:t xml:space="preserve"> </w:t>
        </w:r>
        <w:r w:rsidR="00C2661D">
          <w:rPr>
            <w:rStyle w:val="Hyperlink"/>
            <w:rFonts w:ascii="Tahoma" w:hAnsi="Tahoma" w:cs="Tahoma"/>
            <w:sz w:val="22"/>
            <w:szCs w:val="22"/>
          </w:rPr>
          <w:t>(</w:t>
        </w:r>
        <w:proofErr w:type="spellStart"/>
        <w:r w:rsidR="008B3A34" w:rsidRPr="00983806">
          <w:rPr>
            <w:rStyle w:val="Hyperlink"/>
            <w:rFonts w:ascii="Tahoma" w:hAnsi="Tahoma" w:cs="Tahoma"/>
            <w:sz w:val="22"/>
            <w:szCs w:val="22"/>
          </w:rPr>
          <w:t>roadmap</w:t>
        </w:r>
        <w:proofErr w:type="spellEnd"/>
        <w:r w:rsidR="00C2661D">
          <w:rPr>
            <w:rStyle w:val="Hyperlink"/>
            <w:rFonts w:ascii="Tahoma" w:hAnsi="Tahoma" w:cs="Tahoma"/>
            <w:sz w:val="22"/>
            <w:szCs w:val="22"/>
          </w:rPr>
          <w:t>)</w:t>
        </w:r>
        <w:r w:rsidR="008B3A34" w:rsidRPr="00983806">
          <w:rPr>
            <w:rStyle w:val="Hyperlink"/>
            <w:rFonts w:ascii="Tahoma" w:hAnsi="Tahoma" w:cs="Tahoma"/>
            <w:sz w:val="22"/>
            <w:szCs w:val="22"/>
          </w:rPr>
          <w:t xml:space="preserve"> komitete</w:t>
        </w:r>
      </w:hyperlink>
      <w:r w:rsidR="008B3A34">
        <w:rPr>
          <w:rStyle w:val="Hyperlink"/>
          <w:rFonts w:ascii="Tahoma" w:hAnsi="Tahoma" w:cs="Tahoma"/>
          <w:sz w:val="22"/>
          <w:szCs w:val="22"/>
        </w:rPr>
        <w:t xml:space="preserve">, </w:t>
      </w:r>
      <w:hyperlink r:id="rId15" w:tgtFrame="_blank" w:history="1">
        <w:r w:rsidR="008B3A34" w:rsidRPr="00E9087A">
          <w:rPr>
            <w:rStyle w:val="Hyperlink"/>
            <w:rFonts w:ascii="Tahoma" w:hAnsi="Tahoma" w:cs="Tahoma"/>
            <w:sz w:val="22"/>
            <w:szCs w:val="22"/>
          </w:rPr>
          <w:t>Atlikti detalią IS vystymo darbų analizę</w:t>
        </w:r>
      </w:hyperlink>
      <w:r w:rsidR="008B3A34">
        <w:rPr>
          <w:rStyle w:val="Hyperlink"/>
          <w:rFonts w:ascii="Tahoma" w:hAnsi="Tahoma" w:cs="Tahoma"/>
          <w:sz w:val="22"/>
          <w:szCs w:val="22"/>
        </w:rPr>
        <w:t xml:space="preserve">, </w:t>
      </w:r>
      <w:hyperlink r:id="rId16" w:tgtFrame="_blank" w:history="1">
        <w:r w:rsidR="008B3A34" w:rsidRPr="00E9087A">
          <w:rPr>
            <w:rStyle w:val="Hyperlink"/>
            <w:rFonts w:ascii="Tahoma" w:hAnsi="Tahoma" w:cs="Tahoma"/>
            <w:sz w:val="22"/>
            <w:szCs w:val="22"/>
          </w:rPr>
          <w:t>Organizuoti IS vystymo poreikio kūrimą / atnaujinimą</w:t>
        </w:r>
      </w:hyperlink>
      <w:r w:rsidR="008B3A34">
        <w:rPr>
          <w:rStyle w:val="Hyperlink"/>
          <w:rFonts w:ascii="Tahoma" w:hAnsi="Tahoma" w:cs="Tahoma"/>
          <w:sz w:val="22"/>
          <w:szCs w:val="22"/>
        </w:rPr>
        <w:t xml:space="preserve">, </w:t>
      </w:r>
      <w:hyperlink r:id="rId17" w:tgtFrame="_blank" w:history="1">
        <w:r w:rsidR="008B3A34" w:rsidRPr="00E9087A">
          <w:rPr>
            <w:rStyle w:val="Hyperlink"/>
            <w:rFonts w:ascii="Tahoma" w:hAnsi="Tahoma" w:cs="Tahoma"/>
            <w:sz w:val="22"/>
            <w:szCs w:val="22"/>
          </w:rPr>
          <w:t>Testuoti IS vystymo poreikį</w:t>
        </w:r>
      </w:hyperlink>
      <w:r w:rsidR="008B3A34">
        <w:rPr>
          <w:rStyle w:val="Hyperlink"/>
          <w:rFonts w:ascii="Tahoma" w:hAnsi="Tahoma" w:cs="Tahoma"/>
          <w:sz w:val="22"/>
          <w:szCs w:val="22"/>
        </w:rPr>
        <w:t xml:space="preserve">, </w:t>
      </w:r>
      <w:hyperlink r:id="rId18" w:tgtFrame="_blank" w:history="1">
        <w:r w:rsidR="008B3A34" w:rsidRPr="00B85D18">
          <w:rPr>
            <w:rStyle w:val="Hyperlink"/>
            <w:rFonts w:ascii="Tahoma" w:hAnsi="Tahoma" w:cs="Tahoma"/>
            <w:sz w:val="22"/>
            <w:szCs w:val="22"/>
          </w:rPr>
          <w:t>Diegti IS vystymo pokyčius į gamybinę aplinką</w:t>
        </w:r>
      </w:hyperlink>
      <w:r w:rsidR="008B3A34">
        <w:rPr>
          <w:rStyle w:val="Hyperlink"/>
          <w:rFonts w:ascii="Tahoma" w:hAnsi="Tahoma" w:cs="Tahoma"/>
          <w:sz w:val="22"/>
          <w:szCs w:val="22"/>
        </w:rPr>
        <w:t xml:space="preserve">, </w:t>
      </w:r>
      <w:hyperlink r:id="rId19" w:history="1">
        <w:r w:rsidR="008B3A34" w:rsidRPr="00E9087A">
          <w:rPr>
            <w:rStyle w:val="Hyperlink"/>
            <w:rFonts w:ascii="Tahoma" w:hAnsi="Tahoma" w:cs="Tahoma"/>
            <w:sz w:val="22"/>
            <w:szCs w:val="22"/>
          </w:rPr>
          <w:t>Mokyti IS naudotojus</w:t>
        </w:r>
      </w:hyperlink>
      <w:r w:rsidR="003343E0">
        <w:rPr>
          <w:rStyle w:val="Hyperlink"/>
          <w:rFonts w:ascii="Tahoma" w:hAnsi="Tahoma" w:cs="Tahoma"/>
          <w:sz w:val="22"/>
          <w:szCs w:val="22"/>
        </w:rPr>
        <w:t xml:space="preserve"> </w:t>
      </w:r>
      <w:r w:rsidR="0018242C">
        <w:rPr>
          <w:rStyle w:val="Hyperlink"/>
          <w:rFonts w:ascii="Tahoma" w:hAnsi="Tahoma" w:cs="Tahoma"/>
          <w:sz w:val="22"/>
          <w:szCs w:val="22"/>
        </w:rPr>
        <w:t xml:space="preserve">– </w:t>
      </w:r>
      <w:r w:rsidRPr="00E9087A">
        <w:rPr>
          <w:rFonts w:ascii="Tahoma" w:hAnsi="Tahoma" w:cs="Tahoma"/>
          <w:sz w:val="22"/>
          <w:szCs w:val="22"/>
        </w:rPr>
        <w:t>naudojama JIRA sistema.</w:t>
      </w:r>
    </w:p>
    <w:p w14:paraId="57AE9860" w14:textId="7ABD4FCD" w:rsidR="007B45DA" w:rsidRPr="00E9087A" w:rsidRDefault="007B45DA" w:rsidP="007753FE">
      <w:pPr>
        <w:pStyle w:val="ListParagraph"/>
        <w:ind w:left="851"/>
        <w:jc w:val="both"/>
        <w:outlineLvl w:val="2"/>
        <w:rPr>
          <w:rFonts w:ascii="Tahoma" w:hAnsi="Tahoma" w:cs="Tahoma"/>
          <w:b/>
          <w:sz w:val="22"/>
          <w:szCs w:val="22"/>
        </w:rPr>
      </w:pPr>
    </w:p>
    <w:p w14:paraId="3BC2D85B" w14:textId="66022A6E" w:rsidR="00EA6F05" w:rsidRPr="00E9087A" w:rsidRDefault="00C40BA2" w:rsidP="00C40BA2">
      <w:pPr>
        <w:pStyle w:val="paragraph"/>
        <w:spacing w:before="0" w:beforeAutospacing="0" w:after="0" w:afterAutospacing="0"/>
        <w:jc w:val="center"/>
        <w:textAlignment w:val="baseline"/>
        <w:rPr>
          <w:rFonts w:ascii="Tahoma" w:hAnsi="Tahoma" w:cs="Tahoma"/>
          <w:b/>
          <w:sz w:val="22"/>
          <w:szCs w:val="22"/>
          <w:lang w:val="lt-LT"/>
        </w:rPr>
      </w:pPr>
      <w:r w:rsidRPr="00E9087A">
        <w:rPr>
          <w:rFonts w:ascii="Tahoma" w:hAnsi="Tahoma" w:cs="Tahoma"/>
          <w:b/>
          <w:sz w:val="22"/>
          <w:szCs w:val="22"/>
          <w:lang w:val="lt-LT"/>
        </w:rPr>
        <w:t>I</w:t>
      </w:r>
      <w:r w:rsidR="00695F4E" w:rsidRPr="00E9087A">
        <w:rPr>
          <w:rFonts w:ascii="Tahoma" w:hAnsi="Tahoma" w:cs="Tahoma"/>
          <w:b/>
          <w:sz w:val="22"/>
          <w:szCs w:val="22"/>
          <w:lang w:val="lt-LT"/>
        </w:rPr>
        <w:t>I</w:t>
      </w:r>
      <w:r w:rsidRPr="00E9087A">
        <w:rPr>
          <w:rFonts w:ascii="Tahoma" w:hAnsi="Tahoma" w:cs="Tahoma"/>
          <w:b/>
          <w:sz w:val="22"/>
          <w:szCs w:val="22"/>
          <w:lang w:val="lt-LT"/>
        </w:rPr>
        <w:t xml:space="preserve"> SKYRIUS</w:t>
      </w:r>
    </w:p>
    <w:p w14:paraId="4E8A7A29" w14:textId="5FE40C51" w:rsidR="00EA6F05" w:rsidRPr="00E9087A" w:rsidRDefault="00523D58" w:rsidP="00C40BA2">
      <w:pPr>
        <w:pStyle w:val="paragraph"/>
        <w:spacing w:before="0" w:beforeAutospacing="0" w:after="0" w:afterAutospacing="0"/>
        <w:jc w:val="center"/>
        <w:textAlignment w:val="baseline"/>
        <w:rPr>
          <w:rFonts w:ascii="Tahoma" w:hAnsi="Tahoma" w:cs="Tahoma"/>
          <w:b/>
          <w:sz w:val="22"/>
          <w:szCs w:val="22"/>
          <w:lang w:val="lt-LT"/>
        </w:rPr>
      </w:pPr>
      <w:r w:rsidRPr="00E9087A">
        <w:rPr>
          <w:rFonts w:ascii="Tahoma" w:hAnsi="Tahoma" w:cs="Tahoma"/>
          <w:b/>
          <w:sz w:val="22"/>
          <w:szCs w:val="22"/>
          <w:lang w:val="lt-LT"/>
        </w:rPr>
        <w:t xml:space="preserve">IS </w:t>
      </w:r>
      <w:r w:rsidR="00EA6F05" w:rsidRPr="00E9087A">
        <w:rPr>
          <w:rFonts w:ascii="Tahoma" w:hAnsi="Tahoma" w:cs="Tahoma"/>
          <w:b/>
          <w:sz w:val="22"/>
          <w:szCs w:val="22"/>
          <w:lang w:val="lt-LT"/>
        </w:rPr>
        <w:t>POKYČIŲ SKIRSTYMAS Į KATEGORIJAS</w:t>
      </w:r>
    </w:p>
    <w:p w14:paraId="317D4665" w14:textId="77777777" w:rsidR="00EA6F05" w:rsidRPr="00E9087A" w:rsidRDefault="00EA6F05" w:rsidP="00C40BA2">
      <w:pPr>
        <w:pStyle w:val="paragraph"/>
        <w:spacing w:before="0" w:beforeAutospacing="0" w:after="0" w:afterAutospacing="0"/>
        <w:jc w:val="center"/>
        <w:textAlignment w:val="baseline"/>
        <w:rPr>
          <w:rFonts w:ascii="Tahoma" w:hAnsi="Tahoma" w:cs="Tahoma"/>
          <w:b/>
          <w:sz w:val="22"/>
          <w:szCs w:val="22"/>
          <w:lang w:val="lt-LT"/>
        </w:rPr>
      </w:pPr>
    </w:p>
    <w:p w14:paraId="2E025FD1" w14:textId="53D7C5DE" w:rsidR="00EA6F05" w:rsidRPr="00E9087A" w:rsidRDefault="00EA6F05" w:rsidP="00EA6F05">
      <w:pPr>
        <w:pStyle w:val="paragraph"/>
        <w:numPr>
          <w:ilvl w:val="0"/>
          <w:numId w:val="2"/>
        </w:numPr>
        <w:spacing w:before="0" w:beforeAutospacing="0" w:after="0" w:afterAutospacing="0"/>
        <w:ind w:left="0" w:firstLine="851"/>
        <w:jc w:val="both"/>
        <w:textAlignment w:val="baseline"/>
        <w:rPr>
          <w:rFonts w:ascii="Tahoma" w:hAnsi="Tahoma" w:cs="Tahoma"/>
          <w:b/>
          <w:sz w:val="22"/>
          <w:szCs w:val="22"/>
          <w:lang w:val="lt-LT"/>
        </w:rPr>
      </w:pPr>
      <w:r w:rsidRPr="00E9087A">
        <w:rPr>
          <w:rFonts w:ascii="Tahoma" w:hAnsi="Tahoma" w:cs="Tahoma"/>
          <w:sz w:val="22"/>
          <w:szCs w:val="22"/>
          <w:lang w:val="lt-LT"/>
        </w:rPr>
        <w:t xml:space="preserve">IS </w:t>
      </w:r>
      <w:r w:rsidR="000B5A53" w:rsidRPr="00E9087A">
        <w:rPr>
          <w:rFonts w:ascii="Tahoma" w:hAnsi="Tahoma" w:cs="Tahoma"/>
          <w:sz w:val="22"/>
          <w:szCs w:val="22"/>
          <w:lang w:val="lt-LT"/>
        </w:rPr>
        <w:t>pokyčiai</w:t>
      </w:r>
      <w:r w:rsidRPr="00E9087A">
        <w:rPr>
          <w:rFonts w:ascii="Tahoma" w:hAnsi="Tahoma" w:cs="Tahoma"/>
          <w:sz w:val="22"/>
          <w:szCs w:val="22"/>
          <w:lang w:val="lt-LT"/>
        </w:rPr>
        <w:t>, atsižvelgiant į jų svarbą ir pobūdį yra skirstomi į šias kategorijas:</w:t>
      </w:r>
    </w:p>
    <w:p w14:paraId="2C22A793" w14:textId="1E6AE006" w:rsidR="00EA6F05" w:rsidRPr="00E9087A" w:rsidRDefault="00D64CC4" w:rsidP="00D64CC4">
      <w:pPr>
        <w:pStyle w:val="paragraph"/>
        <w:numPr>
          <w:ilvl w:val="1"/>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 xml:space="preserve">IS vystymo (plėtros) </w:t>
      </w:r>
      <w:r w:rsidR="007A609A" w:rsidRPr="00E9087A">
        <w:rPr>
          <w:rFonts w:ascii="Tahoma" w:hAnsi="Tahoma" w:cs="Tahoma"/>
          <w:sz w:val="22"/>
          <w:szCs w:val="22"/>
          <w:lang w:val="lt-LT"/>
        </w:rPr>
        <w:t>po</w:t>
      </w:r>
      <w:r w:rsidR="00CB0F8B" w:rsidRPr="00E9087A">
        <w:rPr>
          <w:rFonts w:ascii="Tahoma" w:hAnsi="Tahoma" w:cs="Tahoma"/>
          <w:sz w:val="22"/>
          <w:szCs w:val="22"/>
          <w:lang w:val="lt-LT"/>
        </w:rPr>
        <w:t>kyčiai (toliau – IS vystymo po</w:t>
      </w:r>
      <w:r w:rsidR="00766CC3" w:rsidRPr="00E9087A">
        <w:rPr>
          <w:rFonts w:ascii="Tahoma" w:hAnsi="Tahoma" w:cs="Tahoma"/>
          <w:sz w:val="22"/>
          <w:szCs w:val="22"/>
          <w:lang w:val="lt-LT"/>
        </w:rPr>
        <w:t>reikiai</w:t>
      </w:r>
      <w:r w:rsidR="00291121" w:rsidRPr="00E9087A">
        <w:rPr>
          <w:rFonts w:ascii="Tahoma" w:hAnsi="Tahoma" w:cs="Tahoma"/>
          <w:sz w:val="22"/>
          <w:szCs w:val="22"/>
          <w:lang w:val="lt-LT"/>
        </w:rPr>
        <w:t>)</w:t>
      </w:r>
      <w:r w:rsidR="004460BE">
        <w:rPr>
          <w:rFonts w:ascii="Tahoma" w:hAnsi="Tahoma" w:cs="Tahoma"/>
          <w:sz w:val="22"/>
          <w:szCs w:val="22"/>
          <w:lang w:val="lt-LT"/>
        </w:rPr>
        <w:t xml:space="preserve"> </w:t>
      </w:r>
      <w:r w:rsidR="001E05C3">
        <w:rPr>
          <w:rFonts w:ascii="Tahoma" w:hAnsi="Tahoma" w:cs="Tahoma"/>
          <w:sz w:val="22"/>
          <w:szCs w:val="22"/>
          <w:lang w:val="lt-LT"/>
        </w:rPr>
        <w:t>–</w:t>
      </w:r>
      <w:r w:rsidRPr="00E9087A">
        <w:rPr>
          <w:rFonts w:ascii="Tahoma" w:hAnsi="Tahoma" w:cs="Tahoma"/>
          <w:sz w:val="22"/>
          <w:szCs w:val="22"/>
          <w:lang w:val="lt-LT"/>
        </w:rPr>
        <w:t xml:space="preserve"> skirti informacinių technologijų paslaugoms kurti, keisti arba modernizuoti.</w:t>
      </w:r>
      <w:r w:rsidR="00A402AD" w:rsidRPr="00E9087A">
        <w:rPr>
          <w:rFonts w:ascii="Tahoma" w:hAnsi="Tahoma" w:cs="Tahoma"/>
          <w:sz w:val="22"/>
          <w:szCs w:val="22"/>
          <w:lang w:val="lt-LT"/>
        </w:rPr>
        <w:t xml:space="preserve"> IS vystymo </w:t>
      </w:r>
      <w:r w:rsidR="00B55232">
        <w:rPr>
          <w:rFonts w:ascii="Tahoma" w:hAnsi="Tahoma" w:cs="Tahoma"/>
          <w:sz w:val="22"/>
          <w:szCs w:val="22"/>
          <w:lang w:val="lt-LT"/>
        </w:rPr>
        <w:t>poreikiai</w:t>
      </w:r>
      <w:r w:rsidR="00B55232" w:rsidRPr="00E9087A">
        <w:rPr>
          <w:rFonts w:ascii="Tahoma" w:hAnsi="Tahoma" w:cs="Tahoma"/>
          <w:sz w:val="22"/>
          <w:szCs w:val="22"/>
          <w:lang w:val="lt-LT"/>
        </w:rPr>
        <w:t xml:space="preserve"> </w:t>
      </w:r>
      <w:r w:rsidR="00A402AD" w:rsidRPr="00E9087A">
        <w:rPr>
          <w:rFonts w:ascii="Tahoma" w:hAnsi="Tahoma" w:cs="Tahoma"/>
          <w:sz w:val="22"/>
          <w:szCs w:val="22"/>
          <w:lang w:val="lt-LT"/>
        </w:rPr>
        <w:t xml:space="preserve">registruojami JIRA sistemoje, naudojant objektą </w:t>
      </w:r>
      <w:r w:rsidR="00A402AD" w:rsidRPr="00B85D18">
        <w:rPr>
          <w:rFonts w:ascii="Tahoma" w:hAnsi="Tahoma" w:cs="Tahoma"/>
          <w:i/>
          <w:sz w:val="22"/>
          <w:szCs w:val="22"/>
          <w:lang w:val="lt-LT"/>
        </w:rPr>
        <w:t>Epic</w:t>
      </w:r>
      <w:r w:rsidR="00A402AD" w:rsidRPr="00E9087A">
        <w:rPr>
          <w:rFonts w:ascii="Tahoma" w:hAnsi="Tahoma" w:cs="Tahoma"/>
          <w:sz w:val="22"/>
          <w:szCs w:val="22"/>
          <w:lang w:val="lt-LT"/>
        </w:rPr>
        <w:t>.</w:t>
      </w:r>
      <w:r w:rsidR="00545EB7" w:rsidRPr="00E9087A">
        <w:rPr>
          <w:rFonts w:ascii="Tahoma" w:hAnsi="Tahoma" w:cs="Tahoma"/>
          <w:sz w:val="22"/>
          <w:szCs w:val="22"/>
          <w:lang w:val="lt-LT"/>
        </w:rPr>
        <w:t xml:space="preserve"> Detalios analizės metu IS vystymo </w:t>
      </w:r>
      <w:r w:rsidR="00B55232">
        <w:rPr>
          <w:rFonts w:ascii="Tahoma" w:hAnsi="Tahoma" w:cs="Tahoma"/>
          <w:sz w:val="22"/>
          <w:szCs w:val="22"/>
          <w:lang w:val="lt-LT"/>
        </w:rPr>
        <w:t>poreikiai</w:t>
      </w:r>
      <w:r w:rsidR="00B55232" w:rsidRPr="00E9087A">
        <w:rPr>
          <w:rFonts w:ascii="Tahoma" w:hAnsi="Tahoma" w:cs="Tahoma"/>
          <w:sz w:val="22"/>
          <w:szCs w:val="22"/>
          <w:lang w:val="lt-LT"/>
        </w:rPr>
        <w:t xml:space="preserve"> </w:t>
      </w:r>
      <w:r w:rsidR="00545EB7" w:rsidRPr="00E9087A">
        <w:rPr>
          <w:rFonts w:ascii="Tahoma" w:hAnsi="Tahoma" w:cs="Tahoma"/>
          <w:sz w:val="22"/>
          <w:szCs w:val="22"/>
          <w:lang w:val="lt-LT"/>
        </w:rPr>
        <w:t>yra detalizuojami pagal realizavimo reikalavimus, kurie JIRA sistemoje regist</w:t>
      </w:r>
      <w:r w:rsidR="00983806">
        <w:rPr>
          <w:rFonts w:ascii="Tahoma" w:hAnsi="Tahoma" w:cs="Tahoma"/>
          <w:sz w:val="22"/>
          <w:szCs w:val="22"/>
          <w:lang w:val="lt-LT"/>
        </w:rPr>
        <w:t xml:space="preserve">ruojami naudojant objektą </w:t>
      </w:r>
      <w:r w:rsidR="00983806" w:rsidRPr="00B85D18">
        <w:rPr>
          <w:rFonts w:ascii="Tahoma" w:hAnsi="Tahoma" w:cs="Tahoma"/>
          <w:i/>
          <w:sz w:val="22"/>
          <w:szCs w:val="22"/>
          <w:lang w:val="lt-LT"/>
        </w:rPr>
        <w:t>Story</w:t>
      </w:r>
      <w:r w:rsidR="00983806">
        <w:rPr>
          <w:rFonts w:ascii="Tahoma" w:hAnsi="Tahoma" w:cs="Tahoma"/>
          <w:sz w:val="22"/>
          <w:szCs w:val="22"/>
          <w:lang w:val="lt-LT"/>
        </w:rPr>
        <w:t>;</w:t>
      </w:r>
    </w:p>
    <w:p w14:paraId="4883734A" w14:textId="4DE600B3" w:rsidR="00D64CC4" w:rsidRPr="00E9087A" w:rsidRDefault="00D64CC4" w:rsidP="00D64CC4">
      <w:pPr>
        <w:pStyle w:val="paragraph"/>
        <w:numPr>
          <w:ilvl w:val="1"/>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 xml:space="preserve">Incidentų </w:t>
      </w:r>
      <w:r w:rsidR="00E6639E" w:rsidRPr="00E9087A">
        <w:rPr>
          <w:rFonts w:ascii="Tahoma" w:hAnsi="Tahoma" w:cs="Tahoma"/>
          <w:sz w:val="22"/>
          <w:szCs w:val="22"/>
          <w:lang w:val="lt-LT"/>
        </w:rPr>
        <w:t>ir</w:t>
      </w:r>
      <w:r w:rsidR="00A91979">
        <w:rPr>
          <w:rFonts w:ascii="Tahoma" w:hAnsi="Tahoma" w:cs="Tahoma"/>
          <w:sz w:val="22"/>
          <w:szCs w:val="22"/>
          <w:lang w:val="lt-LT"/>
        </w:rPr>
        <w:t xml:space="preserve"> (</w:t>
      </w:r>
      <w:r w:rsidR="00E6639E" w:rsidRPr="00E9087A">
        <w:rPr>
          <w:rFonts w:ascii="Tahoma" w:hAnsi="Tahoma" w:cs="Tahoma"/>
          <w:sz w:val="22"/>
          <w:szCs w:val="22"/>
          <w:lang w:val="lt-LT"/>
        </w:rPr>
        <w:t>ar</w:t>
      </w:r>
      <w:r w:rsidR="00A91979">
        <w:rPr>
          <w:rFonts w:ascii="Tahoma" w:hAnsi="Tahoma" w:cs="Tahoma"/>
          <w:sz w:val="22"/>
          <w:szCs w:val="22"/>
          <w:lang w:val="lt-LT"/>
        </w:rPr>
        <w:t>)</w:t>
      </w:r>
      <w:r w:rsidR="00E6639E" w:rsidRPr="00E9087A">
        <w:rPr>
          <w:rFonts w:ascii="Tahoma" w:hAnsi="Tahoma" w:cs="Tahoma"/>
          <w:sz w:val="22"/>
          <w:szCs w:val="22"/>
          <w:lang w:val="lt-LT"/>
        </w:rPr>
        <w:t xml:space="preserve"> problemų </w:t>
      </w:r>
      <w:r w:rsidRPr="00E9087A">
        <w:rPr>
          <w:rFonts w:ascii="Tahoma" w:hAnsi="Tahoma" w:cs="Tahoma"/>
          <w:sz w:val="22"/>
          <w:szCs w:val="22"/>
          <w:lang w:val="lt-LT"/>
        </w:rPr>
        <w:t>šalinimo pokyčiai</w:t>
      </w:r>
      <w:r w:rsidR="008148DB" w:rsidRPr="00E9087A">
        <w:rPr>
          <w:rFonts w:ascii="Tahoma" w:hAnsi="Tahoma" w:cs="Tahoma"/>
          <w:sz w:val="22"/>
          <w:szCs w:val="22"/>
          <w:lang w:val="lt-LT"/>
        </w:rPr>
        <w:t xml:space="preserve"> –</w:t>
      </w:r>
      <w:r w:rsidRPr="00E9087A">
        <w:rPr>
          <w:rFonts w:ascii="Tahoma" w:hAnsi="Tahoma" w:cs="Tahoma"/>
          <w:sz w:val="22"/>
          <w:szCs w:val="22"/>
          <w:lang w:val="lt-LT"/>
        </w:rPr>
        <w:t xml:space="preserve"> </w:t>
      </w:r>
      <w:r w:rsidR="00A402AD" w:rsidRPr="00E9087A">
        <w:rPr>
          <w:rFonts w:ascii="Tahoma" w:hAnsi="Tahoma" w:cs="Tahoma"/>
          <w:sz w:val="22"/>
          <w:szCs w:val="22"/>
          <w:lang w:val="lt-LT"/>
        </w:rPr>
        <w:t>skirti</w:t>
      </w:r>
      <w:r w:rsidR="008148DB" w:rsidRPr="00E9087A">
        <w:rPr>
          <w:rFonts w:ascii="Tahoma" w:hAnsi="Tahoma" w:cs="Tahoma"/>
          <w:sz w:val="22"/>
          <w:szCs w:val="22"/>
          <w:lang w:val="lt-LT"/>
        </w:rPr>
        <w:t xml:space="preserve"> </w:t>
      </w:r>
      <w:r w:rsidR="00A402AD" w:rsidRPr="00E9087A">
        <w:rPr>
          <w:rFonts w:ascii="Tahoma" w:hAnsi="Tahoma" w:cs="Tahoma"/>
          <w:sz w:val="22"/>
          <w:szCs w:val="22"/>
          <w:lang w:val="lt-LT"/>
        </w:rPr>
        <w:t>IS klaidų taisymui, kurios sukėlė ar nešalinamos gali sukelti paslaugų teikimo sutrikimus, t.</w:t>
      </w:r>
      <w:r w:rsidR="00A91979">
        <w:rPr>
          <w:rFonts w:ascii="Tahoma" w:hAnsi="Tahoma" w:cs="Tahoma"/>
          <w:sz w:val="22"/>
          <w:szCs w:val="22"/>
          <w:lang w:val="lt-LT"/>
        </w:rPr>
        <w:t xml:space="preserve"> </w:t>
      </w:r>
      <w:r w:rsidR="00A402AD" w:rsidRPr="00E9087A">
        <w:rPr>
          <w:rFonts w:ascii="Tahoma" w:hAnsi="Tahoma" w:cs="Tahoma"/>
          <w:sz w:val="22"/>
          <w:szCs w:val="22"/>
          <w:lang w:val="lt-LT"/>
        </w:rPr>
        <w:t>y. incidentus</w:t>
      </w:r>
      <w:r w:rsidR="00E6639E" w:rsidRPr="00E9087A">
        <w:rPr>
          <w:rFonts w:ascii="Tahoma" w:hAnsi="Tahoma" w:cs="Tahoma"/>
          <w:sz w:val="22"/>
          <w:szCs w:val="22"/>
          <w:lang w:val="lt-LT"/>
        </w:rPr>
        <w:t xml:space="preserve"> ir</w:t>
      </w:r>
      <w:r w:rsidR="00063FFD">
        <w:rPr>
          <w:rFonts w:ascii="Tahoma" w:hAnsi="Tahoma" w:cs="Tahoma"/>
          <w:sz w:val="22"/>
          <w:szCs w:val="22"/>
          <w:lang w:val="lt-LT"/>
        </w:rPr>
        <w:t xml:space="preserve"> (</w:t>
      </w:r>
      <w:r w:rsidR="00E6639E" w:rsidRPr="00E9087A">
        <w:rPr>
          <w:rFonts w:ascii="Tahoma" w:hAnsi="Tahoma" w:cs="Tahoma"/>
          <w:sz w:val="22"/>
          <w:szCs w:val="22"/>
          <w:lang w:val="lt-LT"/>
        </w:rPr>
        <w:t>ar</w:t>
      </w:r>
      <w:r w:rsidR="00063FFD">
        <w:rPr>
          <w:rFonts w:ascii="Tahoma" w:hAnsi="Tahoma" w:cs="Tahoma"/>
          <w:sz w:val="22"/>
          <w:szCs w:val="22"/>
          <w:lang w:val="lt-LT"/>
        </w:rPr>
        <w:t>)</w:t>
      </w:r>
      <w:r w:rsidR="00E6639E" w:rsidRPr="00E9087A">
        <w:rPr>
          <w:rFonts w:ascii="Tahoma" w:hAnsi="Tahoma" w:cs="Tahoma"/>
          <w:sz w:val="22"/>
          <w:szCs w:val="22"/>
          <w:lang w:val="lt-LT"/>
        </w:rPr>
        <w:t xml:space="preserve"> problemas</w:t>
      </w:r>
      <w:r w:rsidR="00A402AD" w:rsidRPr="00E9087A">
        <w:rPr>
          <w:rFonts w:ascii="Tahoma" w:hAnsi="Tahoma" w:cs="Tahoma"/>
          <w:sz w:val="22"/>
          <w:szCs w:val="22"/>
          <w:lang w:val="lt-LT"/>
        </w:rPr>
        <w:t>. Incidentų šalinimo pokyčiai registruojami J</w:t>
      </w:r>
      <w:r w:rsidR="00823D66" w:rsidRPr="00E9087A">
        <w:rPr>
          <w:rFonts w:ascii="Tahoma" w:hAnsi="Tahoma" w:cs="Tahoma"/>
          <w:sz w:val="22"/>
          <w:szCs w:val="22"/>
          <w:lang w:val="lt-LT"/>
        </w:rPr>
        <w:t>IRA</w:t>
      </w:r>
      <w:r w:rsidR="00A402AD" w:rsidRPr="00E9087A">
        <w:rPr>
          <w:rFonts w:ascii="Tahoma" w:hAnsi="Tahoma" w:cs="Tahoma"/>
          <w:sz w:val="22"/>
          <w:szCs w:val="22"/>
          <w:lang w:val="lt-LT"/>
        </w:rPr>
        <w:t xml:space="preserve"> sistemoje, naudojant objektą </w:t>
      </w:r>
      <w:r w:rsidR="00A402AD" w:rsidRPr="00B85D18">
        <w:rPr>
          <w:rFonts w:ascii="Tahoma" w:hAnsi="Tahoma" w:cs="Tahoma"/>
          <w:i/>
          <w:sz w:val="22"/>
          <w:szCs w:val="22"/>
          <w:lang w:val="lt-LT"/>
        </w:rPr>
        <w:t>Bug</w:t>
      </w:r>
      <w:r w:rsidR="00A402AD" w:rsidRPr="00E9087A">
        <w:rPr>
          <w:rFonts w:ascii="Tahoma" w:hAnsi="Tahoma" w:cs="Tahoma"/>
          <w:sz w:val="22"/>
          <w:szCs w:val="22"/>
          <w:lang w:val="lt-LT"/>
        </w:rPr>
        <w:t>.</w:t>
      </w:r>
      <w:r w:rsidR="008148DB" w:rsidRPr="00E9087A">
        <w:rPr>
          <w:rFonts w:ascii="Tahoma" w:hAnsi="Tahoma" w:cs="Tahoma"/>
          <w:sz w:val="22"/>
          <w:szCs w:val="22"/>
          <w:lang w:val="lt-LT"/>
        </w:rPr>
        <w:t xml:space="preserve"> Incidentų </w:t>
      </w:r>
      <w:r w:rsidR="00E6639E" w:rsidRPr="00E9087A">
        <w:rPr>
          <w:rFonts w:ascii="Tahoma" w:hAnsi="Tahoma" w:cs="Tahoma"/>
          <w:sz w:val="22"/>
          <w:szCs w:val="22"/>
          <w:lang w:val="lt-LT"/>
        </w:rPr>
        <w:t xml:space="preserve">ir problemų valdymas </w:t>
      </w:r>
      <w:r w:rsidR="008148DB" w:rsidRPr="00E9087A">
        <w:rPr>
          <w:rFonts w:ascii="Tahoma" w:hAnsi="Tahoma" w:cs="Tahoma"/>
          <w:sz w:val="22"/>
          <w:szCs w:val="22"/>
          <w:lang w:val="lt-LT"/>
        </w:rPr>
        <w:t>apibrėžtas</w:t>
      </w:r>
      <w:r w:rsidR="00D41F7A">
        <w:rPr>
          <w:rFonts w:ascii="Tahoma" w:hAnsi="Tahoma" w:cs="Tahoma"/>
          <w:sz w:val="22"/>
          <w:szCs w:val="22"/>
          <w:lang w:val="lt-LT"/>
        </w:rPr>
        <w:t xml:space="preserve"> procesuose </w:t>
      </w:r>
      <w:hyperlink r:id="rId20" w:history="1">
        <w:r w:rsidR="00D41F7A" w:rsidRPr="00D41F7A">
          <w:rPr>
            <w:rStyle w:val="Hyperlink"/>
            <w:rFonts w:ascii="Tahoma" w:hAnsi="Tahoma" w:cs="Tahoma"/>
            <w:sz w:val="22"/>
            <w:szCs w:val="22"/>
            <w:lang w:val="lt-LT"/>
          </w:rPr>
          <w:t>Valdyti IT incidentus</w:t>
        </w:r>
      </w:hyperlink>
      <w:r w:rsidR="00D41F7A">
        <w:rPr>
          <w:rFonts w:ascii="Tahoma" w:hAnsi="Tahoma" w:cs="Tahoma"/>
          <w:sz w:val="22"/>
          <w:szCs w:val="22"/>
          <w:lang w:val="lt-LT"/>
        </w:rPr>
        <w:t xml:space="preserve">, </w:t>
      </w:r>
      <w:hyperlink r:id="rId21" w:history="1">
        <w:r w:rsidR="00D41F7A" w:rsidRPr="00D41F7A">
          <w:rPr>
            <w:rStyle w:val="Hyperlink"/>
            <w:rFonts w:ascii="Tahoma" w:hAnsi="Tahoma" w:cs="Tahoma"/>
            <w:sz w:val="22"/>
            <w:szCs w:val="22"/>
            <w:lang w:val="lt-LT"/>
          </w:rPr>
          <w:t>Valdyti IT problemas</w:t>
        </w:r>
      </w:hyperlink>
      <w:r w:rsidR="00983806">
        <w:rPr>
          <w:rFonts w:ascii="Tahoma" w:hAnsi="Tahoma" w:cs="Tahoma"/>
          <w:sz w:val="22"/>
          <w:szCs w:val="22"/>
          <w:lang w:val="lt-LT"/>
        </w:rPr>
        <w:t>;</w:t>
      </w:r>
    </w:p>
    <w:p w14:paraId="75EAC342" w14:textId="1E471737" w:rsidR="00D64CC4" w:rsidRPr="00E9087A" w:rsidRDefault="00D64AF0" w:rsidP="00545EB7">
      <w:pPr>
        <w:pStyle w:val="paragraph"/>
        <w:numPr>
          <w:ilvl w:val="1"/>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Technologiniai</w:t>
      </w:r>
      <w:r w:rsidR="00CB0F8B" w:rsidRPr="00E9087A">
        <w:rPr>
          <w:rFonts w:ascii="Tahoma" w:hAnsi="Tahoma" w:cs="Tahoma"/>
          <w:sz w:val="22"/>
          <w:szCs w:val="22"/>
          <w:lang w:val="lt-LT"/>
        </w:rPr>
        <w:t xml:space="preserve"> pokyčiai – </w:t>
      </w:r>
      <w:r w:rsidR="007A609A" w:rsidRPr="00E9087A">
        <w:rPr>
          <w:rFonts w:ascii="Tahoma" w:hAnsi="Tahoma" w:cs="Tahoma"/>
          <w:sz w:val="22"/>
          <w:szCs w:val="22"/>
          <w:lang w:val="lt-LT"/>
        </w:rPr>
        <w:t>IS vystymo poreikiai</w:t>
      </w:r>
      <w:r w:rsidRPr="00E9087A">
        <w:rPr>
          <w:rFonts w:ascii="Tahoma" w:hAnsi="Tahoma" w:cs="Tahoma"/>
          <w:sz w:val="22"/>
          <w:szCs w:val="22"/>
          <w:lang w:val="lt-LT"/>
        </w:rPr>
        <w:t>, skirti IS sistemų optimizavimui, integralumo, patikimumo, saugumo užtikrinimui bei technologinių sprendimų at</w:t>
      </w:r>
      <w:r w:rsidR="00B940A9" w:rsidRPr="00E9087A">
        <w:rPr>
          <w:rFonts w:ascii="Tahoma" w:hAnsi="Tahoma" w:cs="Tahoma"/>
          <w:sz w:val="22"/>
          <w:szCs w:val="22"/>
          <w:lang w:val="lt-LT"/>
        </w:rPr>
        <w:t>naujinimui</w:t>
      </w:r>
      <w:r w:rsidR="001E05C3">
        <w:rPr>
          <w:rFonts w:ascii="Tahoma" w:hAnsi="Tahoma" w:cs="Tahoma"/>
          <w:sz w:val="22"/>
          <w:szCs w:val="22"/>
          <w:lang w:val="lt-LT"/>
        </w:rPr>
        <w:t>.</w:t>
      </w:r>
      <w:r w:rsidR="001E05C3" w:rsidRPr="00E9087A">
        <w:rPr>
          <w:rFonts w:ascii="Tahoma" w:hAnsi="Tahoma" w:cs="Tahoma"/>
          <w:sz w:val="22"/>
          <w:szCs w:val="22"/>
          <w:lang w:val="lt-LT"/>
        </w:rPr>
        <w:t xml:space="preserve"> </w:t>
      </w:r>
      <w:r w:rsidR="001E05C3">
        <w:rPr>
          <w:rFonts w:ascii="Tahoma" w:hAnsi="Tahoma" w:cs="Tahoma"/>
          <w:sz w:val="22"/>
          <w:szCs w:val="22"/>
          <w:lang w:val="lt-LT"/>
        </w:rPr>
        <w:t>T</w:t>
      </w:r>
      <w:r w:rsidR="00B940A9" w:rsidRPr="00E9087A">
        <w:rPr>
          <w:rFonts w:ascii="Tahoma" w:hAnsi="Tahoma" w:cs="Tahoma"/>
          <w:sz w:val="22"/>
          <w:szCs w:val="22"/>
          <w:lang w:val="lt-LT"/>
        </w:rPr>
        <w:t>ai pokyčiai</w:t>
      </w:r>
      <w:r w:rsidR="001E05C3">
        <w:rPr>
          <w:rFonts w:ascii="Tahoma" w:hAnsi="Tahoma" w:cs="Tahoma"/>
          <w:sz w:val="22"/>
          <w:szCs w:val="22"/>
          <w:lang w:val="lt-LT"/>
        </w:rPr>
        <w:t>,</w:t>
      </w:r>
      <w:r w:rsidR="00B940A9" w:rsidRPr="00E9087A">
        <w:rPr>
          <w:rFonts w:ascii="Tahoma" w:hAnsi="Tahoma" w:cs="Tahoma"/>
          <w:sz w:val="22"/>
          <w:szCs w:val="22"/>
          <w:lang w:val="lt-LT"/>
        </w:rPr>
        <w:t xml:space="preserve"> neįtakojantys paslaugos teikimo funkcionalumo.</w:t>
      </w:r>
      <w:r w:rsidR="00545EB7" w:rsidRPr="00E9087A">
        <w:rPr>
          <w:rFonts w:ascii="Tahoma" w:hAnsi="Tahoma" w:cs="Tahoma"/>
          <w:sz w:val="22"/>
          <w:szCs w:val="22"/>
          <w:lang w:val="lt-LT"/>
        </w:rPr>
        <w:t xml:space="preserve"> Technologiniai</w:t>
      </w:r>
      <w:r w:rsidR="007C26E8">
        <w:rPr>
          <w:rFonts w:ascii="Tahoma" w:hAnsi="Tahoma" w:cs="Tahoma"/>
          <w:sz w:val="22"/>
          <w:szCs w:val="22"/>
          <w:lang w:val="lt-LT"/>
        </w:rPr>
        <w:t xml:space="preserve"> </w:t>
      </w:r>
      <w:r w:rsidR="00983806">
        <w:rPr>
          <w:rFonts w:ascii="Tahoma" w:hAnsi="Tahoma" w:cs="Tahoma"/>
          <w:sz w:val="22"/>
          <w:szCs w:val="22"/>
          <w:lang w:val="lt-LT"/>
        </w:rPr>
        <w:t>pokyčiai</w:t>
      </w:r>
      <w:r w:rsidR="00545EB7" w:rsidRPr="00E9087A">
        <w:rPr>
          <w:rFonts w:ascii="Tahoma" w:hAnsi="Tahoma" w:cs="Tahoma"/>
          <w:sz w:val="22"/>
          <w:szCs w:val="22"/>
          <w:lang w:val="lt-LT"/>
        </w:rPr>
        <w:t xml:space="preserve"> registruojami J</w:t>
      </w:r>
      <w:r w:rsidR="009E3D94" w:rsidRPr="00E9087A">
        <w:rPr>
          <w:rFonts w:ascii="Tahoma" w:hAnsi="Tahoma" w:cs="Tahoma"/>
          <w:sz w:val="22"/>
          <w:szCs w:val="22"/>
          <w:lang w:val="lt-LT"/>
        </w:rPr>
        <w:t>IRA</w:t>
      </w:r>
      <w:r w:rsidR="00545EB7" w:rsidRPr="00E9087A">
        <w:rPr>
          <w:rFonts w:ascii="Tahoma" w:hAnsi="Tahoma" w:cs="Tahoma"/>
          <w:sz w:val="22"/>
          <w:szCs w:val="22"/>
          <w:lang w:val="lt-LT"/>
        </w:rPr>
        <w:t xml:space="preserve"> sistemoje, naudojant objektą </w:t>
      </w:r>
      <w:proofErr w:type="spellStart"/>
      <w:r w:rsidR="00545EB7" w:rsidRPr="00E9087A">
        <w:rPr>
          <w:rFonts w:ascii="Tahoma" w:hAnsi="Tahoma" w:cs="Tahoma"/>
          <w:i/>
          <w:sz w:val="22"/>
          <w:szCs w:val="22"/>
          <w:lang w:val="lt-LT"/>
        </w:rPr>
        <w:t>Technical</w:t>
      </w:r>
      <w:proofErr w:type="spellEnd"/>
      <w:r w:rsidR="00545EB7" w:rsidRPr="00E9087A">
        <w:rPr>
          <w:rFonts w:ascii="Tahoma" w:hAnsi="Tahoma" w:cs="Tahoma"/>
          <w:i/>
          <w:sz w:val="22"/>
          <w:szCs w:val="22"/>
          <w:lang w:val="lt-LT"/>
        </w:rPr>
        <w:t xml:space="preserve"> story</w:t>
      </w:r>
      <w:r w:rsidR="00983806">
        <w:rPr>
          <w:rFonts w:ascii="Tahoma" w:hAnsi="Tahoma" w:cs="Tahoma"/>
          <w:sz w:val="22"/>
          <w:szCs w:val="22"/>
          <w:lang w:val="lt-LT"/>
        </w:rPr>
        <w:t>;</w:t>
      </w:r>
      <w:r w:rsidR="009A15B8" w:rsidRPr="00E9087A">
        <w:rPr>
          <w:rFonts w:ascii="Tahoma" w:hAnsi="Tahoma" w:cs="Tahoma"/>
          <w:sz w:val="22"/>
          <w:szCs w:val="22"/>
          <w:lang w:val="lt-LT"/>
        </w:rPr>
        <w:t xml:space="preserve"> </w:t>
      </w:r>
    </w:p>
    <w:p w14:paraId="4A51B1F6" w14:textId="227C777B" w:rsidR="00545EB7" w:rsidRPr="00E9087A" w:rsidRDefault="00B940A9" w:rsidP="00545EB7">
      <w:pPr>
        <w:pStyle w:val="paragraph"/>
        <w:numPr>
          <w:ilvl w:val="1"/>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Skubūs pokyčiai</w:t>
      </w:r>
      <w:r w:rsidR="001E05C3">
        <w:rPr>
          <w:rFonts w:ascii="Tahoma" w:hAnsi="Tahoma" w:cs="Tahoma"/>
          <w:sz w:val="22"/>
          <w:szCs w:val="22"/>
          <w:lang w:val="lt-LT"/>
        </w:rPr>
        <w:t xml:space="preserve"> –</w:t>
      </w:r>
      <w:r w:rsidR="001E05C3" w:rsidRPr="00E9087A">
        <w:rPr>
          <w:rFonts w:ascii="Tahoma" w:hAnsi="Tahoma" w:cs="Tahoma"/>
          <w:sz w:val="22"/>
          <w:szCs w:val="22"/>
          <w:lang w:val="lt-LT"/>
        </w:rPr>
        <w:t xml:space="preserve"> </w:t>
      </w:r>
      <w:r w:rsidR="00545EB7" w:rsidRPr="00E9087A">
        <w:rPr>
          <w:rFonts w:ascii="Tahoma" w:hAnsi="Tahoma" w:cs="Tahoma"/>
          <w:sz w:val="22"/>
          <w:szCs w:val="22"/>
          <w:lang w:val="lt-LT"/>
        </w:rPr>
        <w:t xml:space="preserve">skirti aukščiausio prioriteto sutrikimams arba problemoms šalinti ir reikalaujantys ypatingos įvertinimo, patvirtinimo ir atlikimo skubos, taip pat avariniai pokyčiai (pavyzdžiui, veiklos atkūrimas likviduojant elektroninės informacijos saugos arba kibernetinio incidento, stichinės nelaimės, avarijos ar kitų ekstremalių situacijų padarinius). </w:t>
      </w:r>
      <w:r w:rsidR="007D400F">
        <w:rPr>
          <w:rFonts w:ascii="Tahoma" w:hAnsi="Tahoma" w:cs="Tahoma"/>
          <w:sz w:val="22"/>
          <w:szCs w:val="22"/>
          <w:lang w:val="lt-LT"/>
        </w:rPr>
        <w:t>Įgyvendinant Skubius</w:t>
      </w:r>
      <w:r w:rsidR="007D400F" w:rsidRPr="00E9087A">
        <w:rPr>
          <w:rFonts w:ascii="Tahoma" w:hAnsi="Tahoma" w:cs="Tahoma"/>
          <w:sz w:val="22"/>
          <w:szCs w:val="22"/>
          <w:lang w:val="lt-LT"/>
        </w:rPr>
        <w:t xml:space="preserve"> </w:t>
      </w:r>
      <w:r w:rsidR="00545EB7" w:rsidRPr="00E9087A">
        <w:rPr>
          <w:rFonts w:ascii="Tahoma" w:hAnsi="Tahoma" w:cs="Tahoma"/>
          <w:sz w:val="22"/>
          <w:szCs w:val="22"/>
          <w:lang w:val="lt-LT"/>
        </w:rPr>
        <w:t>pokyči</w:t>
      </w:r>
      <w:r w:rsidR="007D400F">
        <w:rPr>
          <w:rFonts w:ascii="Tahoma" w:hAnsi="Tahoma" w:cs="Tahoma"/>
          <w:sz w:val="22"/>
          <w:szCs w:val="22"/>
          <w:lang w:val="lt-LT"/>
        </w:rPr>
        <w:t>us</w:t>
      </w:r>
      <w:r w:rsidR="00545EB7" w:rsidRPr="00E9087A">
        <w:rPr>
          <w:rFonts w:ascii="Tahoma" w:hAnsi="Tahoma" w:cs="Tahoma"/>
          <w:sz w:val="22"/>
          <w:szCs w:val="22"/>
          <w:lang w:val="lt-LT"/>
        </w:rPr>
        <w:t xml:space="preserve"> gali būti praleisti </w:t>
      </w:r>
      <w:r w:rsidR="007D400F">
        <w:rPr>
          <w:rFonts w:ascii="Tahoma" w:hAnsi="Tahoma" w:cs="Tahoma"/>
          <w:sz w:val="22"/>
          <w:szCs w:val="22"/>
          <w:lang w:val="lt-LT"/>
        </w:rPr>
        <w:t xml:space="preserve">procese </w:t>
      </w:r>
      <w:hyperlink r:id="rId22" w:tgtFrame="_blank" w:history="1">
        <w:proofErr w:type="spellStart"/>
        <w:r w:rsidR="007D400F" w:rsidRPr="00B85D18">
          <w:rPr>
            <w:rStyle w:val="Hyperlink"/>
            <w:rFonts w:ascii="Tahoma" w:hAnsi="Tahoma" w:cs="Tahoma"/>
            <w:sz w:val="22"/>
            <w:szCs w:val="22"/>
          </w:rPr>
          <w:t>Diegti</w:t>
        </w:r>
        <w:proofErr w:type="spellEnd"/>
        <w:r w:rsidR="007D400F" w:rsidRPr="00B85D18">
          <w:rPr>
            <w:rStyle w:val="Hyperlink"/>
            <w:rFonts w:ascii="Tahoma" w:hAnsi="Tahoma" w:cs="Tahoma"/>
            <w:sz w:val="22"/>
            <w:szCs w:val="22"/>
          </w:rPr>
          <w:t xml:space="preserve"> IS </w:t>
        </w:r>
        <w:proofErr w:type="spellStart"/>
        <w:r w:rsidR="007D400F" w:rsidRPr="00B85D18">
          <w:rPr>
            <w:rStyle w:val="Hyperlink"/>
            <w:rFonts w:ascii="Tahoma" w:hAnsi="Tahoma" w:cs="Tahoma"/>
            <w:sz w:val="22"/>
            <w:szCs w:val="22"/>
          </w:rPr>
          <w:t>vystymo</w:t>
        </w:r>
        <w:proofErr w:type="spellEnd"/>
        <w:r w:rsidR="007D400F" w:rsidRPr="00B85D18">
          <w:rPr>
            <w:rStyle w:val="Hyperlink"/>
            <w:rFonts w:ascii="Tahoma" w:hAnsi="Tahoma" w:cs="Tahoma"/>
            <w:sz w:val="22"/>
            <w:szCs w:val="22"/>
          </w:rPr>
          <w:t xml:space="preserve"> </w:t>
        </w:r>
        <w:proofErr w:type="spellStart"/>
        <w:r w:rsidR="007D400F" w:rsidRPr="00B85D18">
          <w:rPr>
            <w:rStyle w:val="Hyperlink"/>
            <w:rFonts w:ascii="Tahoma" w:hAnsi="Tahoma" w:cs="Tahoma"/>
            <w:sz w:val="22"/>
            <w:szCs w:val="22"/>
          </w:rPr>
          <w:t>pokyčius</w:t>
        </w:r>
        <w:proofErr w:type="spellEnd"/>
        <w:r w:rsidR="007D400F" w:rsidRPr="00B85D18">
          <w:rPr>
            <w:rStyle w:val="Hyperlink"/>
            <w:rFonts w:ascii="Tahoma" w:hAnsi="Tahoma" w:cs="Tahoma"/>
            <w:sz w:val="22"/>
            <w:szCs w:val="22"/>
          </w:rPr>
          <w:t xml:space="preserve"> į </w:t>
        </w:r>
        <w:proofErr w:type="spellStart"/>
        <w:r w:rsidR="007D400F" w:rsidRPr="00B85D18">
          <w:rPr>
            <w:rStyle w:val="Hyperlink"/>
            <w:rFonts w:ascii="Tahoma" w:hAnsi="Tahoma" w:cs="Tahoma"/>
            <w:sz w:val="22"/>
            <w:szCs w:val="22"/>
          </w:rPr>
          <w:t>gamybinę</w:t>
        </w:r>
        <w:proofErr w:type="spellEnd"/>
        <w:r w:rsidR="007D400F" w:rsidRPr="00B85D18">
          <w:rPr>
            <w:rStyle w:val="Hyperlink"/>
            <w:rFonts w:ascii="Tahoma" w:hAnsi="Tahoma" w:cs="Tahoma"/>
            <w:sz w:val="22"/>
            <w:szCs w:val="22"/>
          </w:rPr>
          <w:t xml:space="preserve"> </w:t>
        </w:r>
        <w:proofErr w:type="spellStart"/>
        <w:r w:rsidR="007D400F" w:rsidRPr="00B85D18">
          <w:rPr>
            <w:rStyle w:val="Hyperlink"/>
            <w:rFonts w:ascii="Tahoma" w:hAnsi="Tahoma" w:cs="Tahoma"/>
            <w:sz w:val="22"/>
            <w:szCs w:val="22"/>
          </w:rPr>
          <w:t>aplinką</w:t>
        </w:r>
        <w:proofErr w:type="spellEnd"/>
      </w:hyperlink>
      <w:r w:rsidR="00B626F3">
        <w:rPr>
          <w:rStyle w:val="Hyperlink"/>
          <w:rFonts w:ascii="Tahoma" w:hAnsi="Tahoma" w:cs="Tahoma"/>
          <w:sz w:val="22"/>
          <w:szCs w:val="22"/>
        </w:rPr>
        <w:t xml:space="preserve"> </w:t>
      </w:r>
      <w:proofErr w:type="spellStart"/>
      <w:r w:rsidR="007D400F" w:rsidRPr="00B33C3C">
        <w:rPr>
          <w:rStyle w:val="Hyperlink"/>
          <w:rFonts w:ascii="Tahoma" w:hAnsi="Tahoma" w:cs="Tahoma"/>
          <w:color w:val="auto"/>
          <w:sz w:val="22"/>
          <w:szCs w:val="22"/>
          <w:u w:val="none"/>
        </w:rPr>
        <w:t>nustatyti</w:t>
      </w:r>
      <w:proofErr w:type="spellEnd"/>
      <w:r w:rsidR="007D400F" w:rsidRPr="00B33C3C">
        <w:rPr>
          <w:rStyle w:val="Hyperlink"/>
          <w:rFonts w:ascii="Tahoma" w:hAnsi="Tahoma" w:cs="Tahoma"/>
          <w:sz w:val="22"/>
          <w:szCs w:val="22"/>
          <w:u w:val="none"/>
        </w:rPr>
        <w:t xml:space="preserve"> </w:t>
      </w:r>
      <w:r w:rsidR="00545EB7" w:rsidRPr="00E9087A">
        <w:rPr>
          <w:rFonts w:ascii="Tahoma" w:hAnsi="Tahoma" w:cs="Tahoma"/>
          <w:sz w:val="22"/>
          <w:szCs w:val="22"/>
          <w:lang w:val="lt-LT"/>
        </w:rPr>
        <w:t>pokyčių įtakos vertinimo ir dokumentavimo etapai, tačiau jie turi būti atlikti pašalinus aukščiausio prior</w:t>
      </w:r>
      <w:r w:rsidR="00983806">
        <w:rPr>
          <w:rFonts w:ascii="Tahoma" w:hAnsi="Tahoma" w:cs="Tahoma"/>
          <w:sz w:val="22"/>
          <w:szCs w:val="22"/>
          <w:lang w:val="lt-LT"/>
        </w:rPr>
        <w:t>iteto sutrikimus arba problemas;</w:t>
      </w:r>
    </w:p>
    <w:p w14:paraId="3B25154A" w14:textId="4F927A8D" w:rsidR="00CE6F35" w:rsidRPr="00E9087A" w:rsidRDefault="00CE6F35" w:rsidP="00C377DE">
      <w:pPr>
        <w:pStyle w:val="paragraph"/>
        <w:numPr>
          <w:ilvl w:val="1"/>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IT infrastruktūros pokyčiai</w:t>
      </w:r>
      <w:r w:rsidR="001E05C3">
        <w:rPr>
          <w:rFonts w:ascii="Tahoma" w:hAnsi="Tahoma" w:cs="Tahoma"/>
          <w:sz w:val="22"/>
          <w:szCs w:val="22"/>
          <w:lang w:val="lt-LT"/>
        </w:rPr>
        <w:t xml:space="preserve"> –</w:t>
      </w:r>
      <w:r w:rsidR="009A15B8" w:rsidRPr="00E9087A">
        <w:rPr>
          <w:rFonts w:ascii="Tahoma" w:hAnsi="Tahoma" w:cs="Tahoma"/>
          <w:sz w:val="22"/>
          <w:szCs w:val="22"/>
          <w:lang w:val="lt-LT"/>
        </w:rPr>
        <w:t xml:space="preserve"> skirti IT infrastruktūros techninės bei programinės įrangos plėtrai bei atnaujinimui, saugumo, patikimumo, našumo užtikrinimui.</w:t>
      </w:r>
      <w:r w:rsidR="00C377DE" w:rsidRPr="00E9087A">
        <w:rPr>
          <w:rFonts w:ascii="Tahoma" w:hAnsi="Tahoma" w:cs="Tahoma"/>
          <w:sz w:val="22"/>
          <w:szCs w:val="22"/>
          <w:lang w:val="lt-LT"/>
        </w:rPr>
        <w:t xml:space="preserve"> IT infrastruktūros pokyčiai registruojami J</w:t>
      </w:r>
      <w:r w:rsidR="009E3D94" w:rsidRPr="00E9087A">
        <w:rPr>
          <w:rFonts w:ascii="Tahoma" w:hAnsi="Tahoma" w:cs="Tahoma"/>
          <w:sz w:val="22"/>
          <w:szCs w:val="22"/>
          <w:lang w:val="lt-LT"/>
        </w:rPr>
        <w:t>IRA</w:t>
      </w:r>
      <w:r w:rsidR="00C377DE" w:rsidRPr="00E9087A">
        <w:rPr>
          <w:rFonts w:ascii="Tahoma" w:hAnsi="Tahoma" w:cs="Tahoma"/>
          <w:sz w:val="22"/>
          <w:szCs w:val="22"/>
          <w:lang w:val="lt-LT"/>
        </w:rPr>
        <w:t xml:space="preserve"> sistemoje, naudojant objektą </w:t>
      </w:r>
      <w:r w:rsidR="00C377DE" w:rsidRPr="00E9087A">
        <w:rPr>
          <w:rFonts w:ascii="Tahoma" w:hAnsi="Tahoma" w:cs="Tahoma"/>
          <w:i/>
          <w:sz w:val="22"/>
          <w:szCs w:val="22"/>
          <w:lang w:val="lt-LT"/>
        </w:rPr>
        <w:t>Task</w:t>
      </w:r>
      <w:r w:rsidR="00C377DE" w:rsidRPr="00E9087A">
        <w:rPr>
          <w:rFonts w:ascii="Tahoma" w:hAnsi="Tahoma" w:cs="Tahoma"/>
          <w:b/>
          <w:sz w:val="22"/>
          <w:szCs w:val="22"/>
          <w:lang w:val="lt-LT"/>
        </w:rPr>
        <w:t xml:space="preserve"> </w:t>
      </w:r>
      <w:r w:rsidR="00C377DE" w:rsidRPr="00E9087A">
        <w:rPr>
          <w:rFonts w:ascii="Tahoma" w:hAnsi="Tahoma" w:cs="Tahoma"/>
          <w:sz w:val="22"/>
          <w:szCs w:val="22"/>
          <w:lang w:val="lt-LT"/>
        </w:rPr>
        <w:t>ir priskiriami įgyvendinti IT infrastruktū</w:t>
      </w:r>
      <w:r w:rsidR="00983806">
        <w:rPr>
          <w:rFonts w:ascii="Tahoma" w:hAnsi="Tahoma" w:cs="Tahoma"/>
          <w:sz w:val="22"/>
          <w:szCs w:val="22"/>
          <w:lang w:val="lt-LT"/>
        </w:rPr>
        <w:t>ros departamento specialistams;</w:t>
      </w:r>
    </w:p>
    <w:p w14:paraId="18AE9971" w14:textId="6DA8E0F8" w:rsidR="00545EB7" w:rsidRPr="00E9087A" w:rsidRDefault="00545EB7" w:rsidP="00B626F3">
      <w:pPr>
        <w:pStyle w:val="paragraph"/>
        <w:numPr>
          <w:ilvl w:val="1"/>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bCs/>
          <w:sz w:val="22"/>
          <w:szCs w:val="22"/>
          <w:lang w:val="lt-LT"/>
        </w:rPr>
        <w:t>S</w:t>
      </w:r>
      <w:r w:rsidRPr="00E9087A">
        <w:rPr>
          <w:rFonts w:ascii="Tahoma" w:hAnsi="Tahoma" w:cs="Tahoma"/>
          <w:sz w:val="22"/>
          <w:szCs w:val="22"/>
          <w:lang w:val="lt-LT"/>
        </w:rPr>
        <w:t>tandartiniai pokyčiai</w:t>
      </w:r>
      <w:r w:rsidR="00464184">
        <w:rPr>
          <w:rFonts w:ascii="Tahoma" w:hAnsi="Tahoma" w:cs="Tahoma"/>
          <w:sz w:val="22"/>
          <w:szCs w:val="22"/>
          <w:lang w:val="lt-LT"/>
        </w:rPr>
        <w:t xml:space="preserve"> </w:t>
      </w:r>
      <w:r w:rsidR="001E05C3">
        <w:rPr>
          <w:rFonts w:ascii="Tahoma" w:hAnsi="Tahoma" w:cs="Tahoma"/>
          <w:sz w:val="22"/>
          <w:szCs w:val="22"/>
          <w:lang w:val="lt-LT"/>
        </w:rPr>
        <w:t xml:space="preserve">– </w:t>
      </w:r>
      <w:r w:rsidRPr="00E9087A">
        <w:rPr>
          <w:rFonts w:ascii="Tahoma" w:hAnsi="Tahoma" w:cs="Tahoma"/>
          <w:sz w:val="22"/>
          <w:szCs w:val="22"/>
          <w:lang w:val="lt-LT"/>
        </w:rPr>
        <w:t xml:space="preserve">kurie nekelia rizikos siekiant užtikrinti kokybišką elektroninių paslaugų teikimą </w:t>
      </w:r>
      <w:r w:rsidRPr="00E9087A">
        <w:rPr>
          <w:rFonts w:ascii="Tahoma" w:hAnsi="Tahoma" w:cs="Tahoma"/>
          <w:bCs/>
          <w:sz w:val="22"/>
          <w:szCs w:val="22"/>
          <w:lang w:val="lt-LT"/>
        </w:rPr>
        <w:t>arba</w:t>
      </w:r>
      <w:r w:rsidRPr="00E9087A">
        <w:rPr>
          <w:rFonts w:ascii="Tahoma" w:hAnsi="Tahoma" w:cs="Tahoma"/>
          <w:sz w:val="22"/>
          <w:szCs w:val="22"/>
          <w:lang w:val="lt-LT"/>
        </w:rPr>
        <w:t xml:space="preserve"> visos </w:t>
      </w:r>
      <w:r w:rsidR="0029335C">
        <w:rPr>
          <w:rFonts w:ascii="Tahoma" w:hAnsi="Tahoma" w:cs="Tahoma"/>
          <w:sz w:val="22"/>
          <w:szCs w:val="22"/>
          <w:lang w:val="lt-LT"/>
        </w:rPr>
        <w:t>IT</w:t>
      </w:r>
      <w:r w:rsidRPr="00E9087A">
        <w:rPr>
          <w:rFonts w:ascii="Tahoma" w:hAnsi="Tahoma" w:cs="Tahoma"/>
          <w:sz w:val="22"/>
          <w:szCs w:val="22"/>
          <w:lang w:val="lt-LT"/>
        </w:rPr>
        <w:t xml:space="preserve"> infrastruktūros veikimą (pavyzdžiui, naujos kompiuterinės darbo vietos parengimas </w:t>
      </w:r>
      <w:r w:rsidRPr="00E9087A">
        <w:rPr>
          <w:rFonts w:ascii="Tahoma" w:eastAsia="MS Mincho" w:hAnsi="Tahoma" w:cs="Tahoma"/>
          <w:color w:val="000000"/>
          <w:sz w:val="22"/>
          <w:szCs w:val="22"/>
          <w:lang w:val="lt-LT" w:eastAsia="lt-LT"/>
        </w:rPr>
        <w:t xml:space="preserve">vidaus informacinių išteklių </w:t>
      </w:r>
      <w:r w:rsidRPr="00E9087A">
        <w:rPr>
          <w:rFonts w:ascii="Tahoma" w:hAnsi="Tahoma" w:cs="Tahoma"/>
          <w:sz w:val="22"/>
          <w:szCs w:val="22"/>
          <w:lang w:val="lt-LT"/>
        </w:rPr>
        <w:t xml:space="preserve">naudotojui ar jos komponentų pakeitimas, standartinės programinės įrangos įdiegimas, atnaujinimas ar pašalinimas, saugumo spragų pataisymų įdiegimas </w:t>
      </w:r>
      <w:r w:rsidRPr="00E9087A">
        <w:rPr>
          <w:rFonts w:ascii="Tahoma" w:eastAsia="MS Mincho" w:hAnsi="Tahoma" w:cs="Tahoma"/>
          <w:color w:val="000000"/>
          <w:sz w:val="22"/>
          <w:szCs w:val="22"/>
          <w:lang w:val="lt-LT" w:eastAsia="lt-LT"/>
        </w:rPr>
        <w:t xml:space="preserve">vidaus informacinių išteklių </w:t>
      </w:r>
      <w:r w:rsidRPr="00E9087A">
        <w:rPr>
          <w:rFonts w:ascii="Tahoma" w:hAnsi="Tahoma" w:cs="Tahoma"/>
          <w:sz w:val="22"/>
          <w:szCs w:val="22"/>
          <w:lang w:val="lt-LT"/>
        </w:rPr>
        <w:t xml:space="preserve">naudotojo kompiuterinėje darbo vietoje ir panašiai), atliekami </w:t>
      </w:r>
      <w:r w:rsidR="00C56E3D">
        <w:rPr>
          <w:rFonts w:ascii="Tahoma" w:hAnsi="Tahoma" w:cs="Tahoma"/>
          <w:sz w:val="22"/>
          <w:szCs w:val="22"/>
          <w:lang w:val="lt-LT"/>
        </w:rPr>
        <w:t xml:space="preserve">vadovaujantis procesu </w:t>
      </w:r>
      <w:hyperlink r:id="rId23" w:history="1">
        <w:r w:rsidR="00C56E3D" w:rsidRPr="003D51C0">
          <w:rPr>
            <w:rStyle w:val="Hyperlink"/>
            <w:rFonts w:ascii="Tahoma" w:hAnsi="Tahoma" w:cs="Tahoma"/>
            <w:sz w:val="22"/>
            <w:szCs w:val="22"/>
            <w:lang w:val="lt-LT"/>
          </w:rPr>
          <w:t>Valdyti IT paslaugų prašymus</w:t>
        </w:r>
      </w:hyperlink>
      <w:r w:rsidR="00C56E3D">
        <w:rPr>
          <w:rFonts w:ascii="Tahoma" w:hAnsi="Tahoma" w:cs="Tahoma"/>
          <w:sz w:val="22"/>
          <w:szCs w:val="22"/>
          <w:lang w:val="lt-LT"/>
        </w:rPr>
        <w:t xml:space="preserve"> bei kitais </w:t>
      </w:r>
      <w:r w:rsidR="00A07DAF">
        <w:rPr>
          <w:rFonts w:ascii="Tahoma" w:hAnsi="Tahoma" w:cs="Tahoma"/>
          <w:sz w:val="22"/>
          <w:szCs w:val="22"/>
          <w:lang w:val="lt-LT"/>
        </w:rPr>
        <w:t>IT paslaugų valdymo grupės procesais.</w:t>
      </w:r>
      <w:r w:rsidR="00C56E3D">
        <w:rPr>
          <w:rFonts w:ascii="Tahoma" w:hAnsi="Tahoma" w:cs="Tahoma"/>
          <w:sz w:val="22"/>
          <w:szCs w:val="22"/>
          <w:lang w:val="lt-LT"/>
        </w:rPr>
        <w:t xml:space="preserve"> </w:t>
      </w:r>
    </w:p>
    <w:p w14:paraId="4CD626DE" w14:textId="77777777" w:rsidR="00B940A9" w:rsidRPr="00E9087A" w:rsidRDefault="00B940A9" w:rsidP="00B940A9">
      <w:pPr>
        <w:pStyle w:val="paragraph"/>
        <w:spacing w:before="0" w:beforeAutospacing="0" w:after="0" w:afterAutospacing="0"/>
        <w:ind w:left="851"/>
        <w:jc w:val="both"/>
        <w:textAlignment w:val="baseline"/>
        <w:rPr>
          <w:rFonts w:ascii="Tahoma" w:hAnsi="Tahoma" w:cs="Tahoma"/>
          <w:sz w:val="22"/>
          <w:szCs w:val="22"/>
          <w:lang w:val="lt-LT"/>
        </w:rPr>
      </w:pPr>
    </w:p>
    <w:p w14:paraId="4E9DE119" w14:textId="5AEF499F" w:rsidR="00A52919" w:rsidRPr="00E9087A" w:rsidRDefault="00EA6F05" w:rsidP="00C40BA2">
      <w:pPr>
        <w:pStyle w:val="paragraph"/>
        <w:spacing w:before="0" w:beforeAutospacing="0" w:after="0" w:afterAutospacing="0"/>
        <w:jc w:val="center"/>
        <w:textAlignment w:val="baseline"/>
        <w:rPr>
          <w:rFonts w:ascii="Tahoma" w:hAnsi="Tahoma" w:cs="Tahoma"/>
          <w:b/>
          <w:sz w:val="22"/>
          <w:szCs w:val="22"/>
          <w:lang w:val="lt-LT"/>
        </w:rPr>
      </w:pPr>
      <w:r w:rsidRPr="00E9087A">
        <w:rPr>
          <w:rFonts w:ascii="Tahoma" w:hAnsi="Tahoma" w:cs="Tahoma"/>
          <w:b/>
          <w:sz w:val="22"/>
          <w:szCs w:val="22"/>
          <w:lang w:val="lt-LT"/>
        </w:rPr>
        <w:t>II</w:t>
      </w:r>
      <w:r w:rsidR="000B5A53" w:rsidRPr="00E9087A">
        <w:rPr>
          <w:rFonts w:ascii="Tahoma" w:hAnsi="Tahoma" w:cs="Tahoma"/>
          <w:b/>
          <w:sz w:val="22"/>
          <w:szCs w:val="22"/>
          <w:lang w:val="lt-LT"/>
        </w:rPr>
        <w:t>I</w:t>
      </w:r>
      <w:r w:rsidRPr="00E9087A">
        <w:rPr>
          <w:rFonts w:ascii="Tahoma" w:hAnsi="Tahoma" w:cs="Tahoma"/>
          <w:b/>
          <w:sz w:val="22"/>
          <w:szCs w:val="22"/>
          <w:lang w:val="lt-LT"/>
        </w:rPr>
        <w:t xml:space="preserve"> SKYRIUS</w:t>
      </w:r>
      <w:r w:rsidR="00C40BA2" w:rsidRPr="00E9087A">
        <w:rPr>
          <w:rFonts w:ascii="Tahoma" w:hAnsi="Tahoma" w:cs="Tahoma"/>
          <w:b/>
          <w:sz w:val="22"/>
          <w:szCs w:val="22"/>
          <w:lang w:val="lt-LT"/>
        </w:rPr>
        <w:br/>
      </w:r>
      <w:r w:rsidR="00C40BA2" w:rsidRPr="00983806">
        <w:rPr>
          <w:rFonts w:ascii="Tahoma" w:hAnsi="Tahoma" w:cs="Tahoma"/>
          <w:b/>
          <w:sz w:val="22"/>
          <w:szCs w:val="22"/>
          <w:lang w:val="lt-LT"/>
        </w:rPr>
        <w:t xml:space="preserve">IS </w:t>
      </w:r>
      <w:r w:rsidR="007A609A" w:rsidRPr="00983806">
        <w:rPr>
          <w:rFonts w:ascii="Tahoma" w:hAnsi="Tahoma" w:cs="Tahoma"/>
          <w:b/>
          <w:sz w:val="22"/>
          <w:szCs w:val="22"/>
          <w:lang w:val="lt-LT"/>
        </w:rPr>
        <w:t xml:space="preserve">VYSTYMO </w:t>
      </w:r>
      <w:r w:rsidR="009E3D94" w:rsidRPr="00983806">
        <w:rPr>
          <w:rFonts w:ascii="Tahoma" w:hAnsi="Tahoma" w:cs="Tahoma"/>
          <w:b/>
          <w:sz w:val="22"/>
          <w:szCs w:val="22"/>
          <w:lang w:val="lt-LT"/>
        </w:rPr>
        <w:t>PO</w:t>
      </w:r>
      <w:r w:rsidR="00766CC3" w:rsidRPr="00983806">
        <w:rPr>
          <w:rFonts w:ascii="Tahoma" w:hAnsi="Tahoma" w:cs="Tahoma"/>
          <w:b/>
          <w:sz w:val="22"/>
          <w:szCs w:val="22"/>
          <w:lang w:val="lt-LT"/>
        </w:rPr>
        <w:t>REIKIŲ</w:t>
      </w:r>
      <w:r w:rsidR="007B45DA" w:rsidRPr="00E9087A">
        <w:rPr>
          <w:rFonts w:ascii="Tahoma" w:hAnsi="Tahoma" w:cs="Tahoma"/>
          <w:b/>
          <w:sz w:val="22"/>
          <w:szCs w:val="22"/>
          <w:lang w:val="lt-LT"/>
        </w:rPr>
        <w:t xml:space="preserve"> </w:t>
      </w:r>
      <w:r w:rsidR="00107185" w:rsidRPr="00E9087A">
        <w:rPr>
          <w:rFonts w:ascii="Tahoma" w:hAnsi="Tahoma" w:cs="Tahoma"/>
          <w:b/>
          <w:sz w:val="22"/>
          <w:szCs w:val="22"/>
          <w:lang w:val="lt-LT"/>
        </w:rPr>
        <w:t xml:space="preserve">IDENTIFIKAVIMAS IR </w:t>
      </w:r>
      <w:r w:rsidR="007B45DA" w:rsidRPr="00E9087A">
        <w:rPr>
          <w:rFonts w:ascii="Tahoma" w:hAnsi="Tahoma" w:cs="Tahoma"/>
          <w:b/>
          <w:sz w:val="22"/>
          <w:szCs w:val="22"/>
          <w:lang w:val="lt-LT"/>
        </w:rPr>
        <w:t>INICIJAVIMAS</w:t>
      </w:r>
    </w:p>
    <w:p w14:paraId="19D15CBE" w14:textId="77777777" w:rsidR="00A52919" w:rsidRPr="00E9087A" w:rsidRDefault="00A52919" w:rsidP="00A52919">
      <w:pPr>
        <w:pStyle w:val="ListParagraph"/>
        <w:ind w:left="851"/>
        <w:jc w:val="both"/>
        <w:outlineLvl w:val="2"/>
        <w:rPr>
          <w:rStyle w:val="Hyperlink"/>
          <w:rFonts w:ascii="Tahoma" w:hAnsi="Tahoma" w:cs="Tahoma"/>
          <w:sz w:val="22"/>
          <w:szCs w:val="22"/>
        </w:rPr>
      </w:pPr>
    </w:p>
    <w:p w14:paraId="0FDFA4A4" w14:textId="1E85B94D" w:rsidR="00C40BA2" w:rsidRPr="00E9087A" w:rsidRDefault="00C23926" w:rsidP="00C23926">
      <w:pPr>
        <w:pStyle w:val="ListParagraph"/>
        <w:numPr>
          <w:ilvl w:val="0"/>
          <w:numId w:val="2"/>
        </w:numPr>
        <w:ind w:left="0" w:firstLine="851"/>
        <w:jc w:val="both"/>
        <w:rPr>
          <w:rFonts w:ascii="Tahoma" w:hAnsi="Tahoma" w:cs="Tahoma"/>
          <w:sz w:val="22"/>
          <w:szCs w:val="22"/>
        </w:rPr>
      </w:pPr>
      <w:r w:rsidRPr="00E9087A">
        <w:rPr>
          <w:rFonts w:ascii="Tahoma" w:hAnsi="Tahoma" w:cs="Tahoma"/>
          <w:color w:val="000000"/>
          <w:sz w:val="22"/>
          <w:szCs w:val="22"/>
        </w:rPr>
        <w:t xml:space="preserve"> IS </w:t>
      </w:r>
      <w:r w:rsidR="007A609A" w:rsidRPr="00983806">
        <w:rPr>
          <w:rFonts w:ascii="Tahoma" w:hAnsi="Tahoma" w:cs="Tahoma"/>
          <w:color w:val="000000"/>
          <w:sz w:val="22"/>
          <w:szCs w:val="22"/>
        </w:rPr>
        <w:t>vystymo poreikiai</w:t>
      </w:r>
      <w:r w:rsidRPr="00E9087A">
        <w:rPr>
          <w:rFonts w:ascii="Tahoma" w:hAnsi="Tahoma" w:cs="Tahoma"/>
          <w:color w:val="000000"/>
          <w:sz w:val="22"/>
          <w:szCs w:val="22"/>
        </w:rPr>
        <w:t xml:space="preserve"> inicijuojami </w:t>
      </w:r>
      <w:r w:rsidR="00977214" w:rsidRPr="00E9087A">
        <w:rPr>
          <w:rFonts w:ascii="Tahoma" w:hAnsi="Tahoma" w:cs="Tahoma"/>
          <w:color w:val="000000"/>
          <w:sz w:val="22"/>
          <w:szCs w:val="22"/>
        </w:rPr>
        <w:t>keičiantis</w:t>
      </w:r>
      <w:r w:rsidRPr="00E9087A">
        <w:rPr>
          <w:rFonts w:ascii="Tahoma" w:hAnsi="Tahoma" w:cs="Tahoma"/>
          <w:color w:val="000000"/>
          <w:sz w:val="22"/>
          <w:szCs w:val="22"/>
        </w:rPr>
        <w:t xml:space="preserve"> veiklos proces</w:t>
      </w:r>
      <w:r w:rsidR="00977214" w:rsidRPr="00E9087A">
        <w:rPr>
          <w:rFonts w:ascii="Tahoma" w:hAnsi="Tahoma" w:cs="Tahoma"/>
          <w:color w:val="000000"/>
          <w:sz w:val="22"/>
          <w:szCs w:val="22"/>
        </w:rPr>
        <w:t>ams</w:t>
      </w:r>
      <w:r w:rsidR="003346E4" w:rsidRPr="00E9087A">
        <w:rPr>
          <w:rFonts w:ascii="Tahoma" w:hAnsi="Tahoma" w:cs="Tahoma"/>
          <w:color w:val="000000"/>
          <w:sz w:val="22"/>
          <w:szCs w:val="22"/>
        </w:rPr>
        <w:t xml:space="preserve">, </w:t>
      </w:r>
      <w:r w:rsidR="00977214" w:rsidRPr="00E9087A">
        <w:rPr>
          <w:rFonts w:ascii="Tahoma" w:hAnsi="Tahoma" w:cs="Tahoma"/>
          <w:color w:val="000000"/>
          <w:sz w:val="22"/>
          <w:szCs w:val="22"/>
        </w:rPr>
        <w:t xml:space="preserve">įgyvendinant </w:t>
      </w:r>
      <w:r w:rsidR="0085638F" w:rsidRPr="00E9087A">
        <w:rPr>
          <w:rFonts w:ascii="Tahoma" w:hAnsi="Tahoma" w:cs="Tahoma"/>
          <w:bCs/>
          <w:sz w:val="22"/>
          <w:szCs w:val="22"/>
        </w:rPr>
        <w:t>atitikties teisės aktų ir standartų reikalav</w:t>
      </w:r>
      <w:r w:rsidR="00F02F3D">
        <w:rPr>
          <w:rFonts w:ascii="Tahoma" w:hAnsi="Tahoma" w:cs="Tahoma"/>
          <w:bCs/>
          <w:sz w:val="22"/>
          <w:szCs w:val="22"/>
        </w:rPr>
        <w:t>im</w:t>
      </w:r>
      <w:r w:rsidR="00977214" w:rsidRPr="00E9087A">
        <w:rPr>
          <w:rFonts w:ascii="Tahoma" w:hAnsi="Tahoma" w:cs="Tahoma"/>
          <w:bCs/>
          <w:sz w:val="22"/>
          <w:szCs w:val="22"/>
        </w:rPr>
        <w:t>us</w:t>
      </w:r>
      <w:r w:rsidR="0085638F" w:rsidRPr="00E9087A">
        <w:rPr>
          <w:rFonts w:ascii="Tahoma" w:hAnsi="Tahoma" w:cs="Tahoma"/>
          <w:bCs/>
          <w:sz w:val="22"/>
          <w:szCs w:val="22"/>
        </w:rPr>
        <w:t>,</w:t>
      </w:r>
      <w:r w:rsidR="00977214" w:rsidRPr="00E9087A">
        <w:rPr>
          <w:rFonts w:ascii="Tahoma" w:hAnsi="Tahoma" w:cs="Tahoma"/>
          <w:bCs/>
          <w:sz w:val="22"/>
          <w:szCs w:val="22"/>
        </w:rPr>
        <w:t xml:space="preserve"> vertinant technologinius</w:t>
      </w:r>
      <w:r w:rsidR="0085638F" w:rsidRPr="00E9087A">
        <w:rPr>
          <w:rFonts w:ascii="Tahoma" w:hAnsi="Tahoma" w:cs="Tahoma"/>
          <w:bCs/>
          <w:sz w:val="22"/>
          <w:szCs w:val="22"/>
        </w:rPr>
        <w:t xml:space="preserve"> aspekt</w:t>
      </w:r>
      <w:r w:rsidR="00977214" w:rsidRPr="00E9087A">
        <w:rPr>
          <w:rFonts w:ascii="Tahoma" w:hAnsi="Tahoma" w:cs="Tahoma"/>
          <w:bCs/>
          <w:sz w:val="22"/>
          <w:szCs w:val="22"/>
        </w:rPr>
        <w:t>us</w:t>
      </w:r>
      <w:r w:rsidR="0085638F" w:rsidRPr="00E9087A">
        <w:rPr>
          <w:rFonts w:ascii="Tahoma" w:hAnsi="Tahoma" w:cs="Tahoma"/>
          <w:bCs/>
          <w:sz w:val="22"/>
          <w:szCs w:val="22"/>
        </w:rPr>
        <w:t xml:space="preserve"> (IS integralumo, patikimumo, našumo užtikrinimui), </w:t>
      </w:r>
      <w:r w:rsidR="00977214" w:rsidRPr="00E9087A">
        <w:rPr>
          <w:rFonts w:ascii="Tahoma" w:hAnsi="Tahoma" w:cs="Tahoma"/>
          <w:bCs/>
          <w:sz w:val="22"/>
          <w:szCs w:val="22"/>
        </w:rPr>
        <w:t xml:space="preserve">užtikrinant </w:t>
      </w:r>
      <w:r w:rsidR="0085638F" w:rsidRPr="00E9087A">
        <w:rPr>
          <w:rFonts w:ascii="Tahoma" w:hAnsi="Tahoma" w:cs="Tahoma"/>
          <w:bCs/>
          <w:sz w:val="22"/>
          <w:szCs w:val="22"/>
        </w:rPr>
        <w:t xml:space="preserve">saugos reikalavimų </w:t>
      </w:r>
      <w:r w:rsidR="00977214" w:rsidRPr="00E9087A">
        <w:rPr>
          <w:rFonts w:ascii="Tahoma" w:hAnsi="Tahoma" w:cs="Tahoma"/>
          <w:bCs/>
          <w:sz w:val="22"/>
          <w:szCs w:val="22"/>
        </w:rPr>
        <w:t>įgyvendinimą</w:t>
      </w:r>
      <w:r w:rsidR="0085638F" w:rsidRPr="00E9087A">
        <w:rPr>
          <w:rFonts w:ascii="Tahoma" w:hAnsi="Tahoma" w:cs="Tahoma"/>
          <w:bCs/>
          <w:sz w:val="22"/>
          <w:szCs w:val="22"/>
        </w:rPr>
        <w:t xml:space="preserve"> bei </w:t>
      </w:r>
      <w:r w:rsidR="00A97F2D">
        <w:rPr>
          <w:rFonts w:ascii="Tahoma" w:hAnsi="Tahoma" w:cs="Tahoma"/>
          <w:color w:val="000000"/>
          <w:sz w:val="22"/>
          <w:szCs w:val="22"/>
        </w:rPr>
        <w:t>įgyvendinant</w:t>
      </w:r>
      <w:r w:rsidR="00A97F2D" w:rsidRPr="00E9087A">
        <w:rPr>
          <w:rFonts w:ascii="Tahoma" w:hAnsi="Tahoma" w:cs="Tahoma"/>
          <w:color w:val="000000"/>
          <w:sz w:val="22"/>
          <w:szCs w:val="22"/>
        </w:rPr>
        <w:t xml:space="preserve"> </w:t>
      </w:r>
      <w:r w:rsidR="003346E4" w:rsidRPr="00E9087A">
        <w:rPr>
          <w:rFonts w:ascii="Tahoma" w:hAnsi="Tahoma" w:cs="Tahoma"/>
          <w:color w:val="000000"/>
          <w:sz w:val="22"/>
          <w:szCs w:val="22"/>
        </w:rPr>
        <w:t xml:space="preserve">IS </w:t>
      </w:r>
      <w:r w:rsidR="003346E4" w:rsidRPr="00E9087A">
        <w:rPr>
          <w:rFonts w:ascii="Tahoma" w:hAnsi="Tahoma" w:cs="Tahoma"/>
          <w:bCs/>
          <w:sz w:val="22"/>
          <w:szCs w:val="22"/>
        </w:rPr>
        <w:t xml:space="preserve">paslaugų naudotojų </w:t>
      </w:r>
      <w:r w:rsidR="00F02F3D" w:rsidRPr="00E9087A">
        <w:rPr>
          <w:rFonts w:ascii="Tahoma" w:hAnsi="Tahoma" w:cs="Tahoma"/>
          <w:bCs/>
          <w:sz w:val="22"/>
          <w:szCs w:val="22"/>
        </w:rPr>
        <w:t>poreiki</w:t>
      </w:r>
      <w:r w:rsidR="00F02F3D">
        <w:rPr>
          <w:rFonts w:ascii="Tahoma" w:hAnsi="Tahoma" w:cs="Tahoma"/>
          <w:bCs/>
          <w:sz w:val="22"/>
          <w:szCs w:val="22"/>
        </w:rPr>
        <w:t>u</w:t>
      </w:r>
      <w:r w:rsidR="00F02F3D" w:rsidRPr="00E9087A">
        <w:rPr>
          <w:rFonts w:ascii="Tahoma" w:hAnsi="Tahoma" w:cs="Tahoma"/>
          <w:bCs/>
          <w:sz w:val="22"/>
          <w:szCs w:val="22"/>
        </w:rPr>
        <w:t>s</w:t>
      </w:r>
      <w:r w:rsidRPr="00E9087A">
        <w:rPr>
          <w:rFonts w:ascii="Tahoma" w:hAnsi="Tahoma" w:cs="Tahoma"/>
          <w:color w:val="000000"/>
          <w:sz w:val="22"/>
          <w:szCs w:val="22"/>
        </w:rPr>
        <w:t>.</w:t>
      </w:r>
      <w:r w:rsidR="003346E4" w:rsidRPr="00E9087A">
        <w:rPr>
          <w:rFonts w:ascii="Tahoma" w:hAnsi="Tahoma" w:cs="Tahoma"/>
          <w:color w:val="000000"/>
          <w:sz w:val="22"/>
          <w:szCs w:val="22"/>
        </w:rPr>
        <w:t xml:space="preserve"> </w:t>
      </w:r>
    </w:p>
    <w:p w14:paraId="11BBE339" w14:textId="70C6F170" w:rsidR="00EF0503" w:rsidRPr="00E9087A" w:rsidRDefault="00EF0503" w:rsidP="00EF0503">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 xml:space="preserve">IS </w:t>
      </w:r>
      <w:r w:rsidR="007A609A" w:rsidRPr="00983806">
        <w:rPr>
          <w:rFonts w:ascii="Tahoma" w:hAnsi="Tahoma" w:cs="Tahoma"/>
          <w:color w:val="000000"/>
          <w:sz w:val="22"/>
          <w:szCs w:val="22"/>
        </w:rPr>
        <w:t xml:space="preserve">vystymo poreikius </w:t>
      </w:r>
      <w:r w:rsidRPr="00983806">
        <w:rPr>
          <w:rFonts w:ascii="Tahoma" w:hAnsi="Tahoma" w:cs="Tahoma"/>
          <w:sz w:val="22"/>
          <w:szCs w:val="22"/>
        </w:rPr>
        <w:t>turi</w:t>
      </w:r>
      <w:r w:rsidRPr="00E9087A">
        <w:rPr>
          <w:rFonts w:ascii="Tahoma" w:hAnsi="Tahoma" w:cs="Tahoma"/>
          <w:sz w:val="22"/>
          <w:szCs w:val="22"/>
        </w:rPr>
        <w:t xml:space="preserve"> teisę inicijuoti informacinių išteklių </w:t>
      </w:r>
      <w:r w:rsidR="00685D21">
        <w:rPr>
          <w:rFonts w:ascii="Tahoma" w:hAnsi="Tahoma" w:cs="Tahoma"/>
          <w:sz w:val="22"/>
          <w:szCs w:val="22"/>
        </w:rPr>
        <w:t>valdytojai</w:t>
      </w:r>
      <w:r w:rsidRPr="00E9087A">
        <w:rPr>
          <w:rFonts w:ascii="Tahoma" w:hAnsi="Tahoma" w:cs="Tahoma"/>
          <w:sz w:val="22"/>
          <w:szCs w:val="22"/>
        </w:rPr>
        <w:t xml:space="preserve">, </w:t>
      </w:r>
      <w:r w:rsidR="00110AB0">
        <w:rPr>
          <w:rFonts w:ascii="Tahoma" w:hAnsi="Tahoma" w:cs="Tahoma"/>
          <w:sz w:val="22"/>
          <w:szCs w:val="22"/>
        </w:rPr>
        <w:t xml:space="preserve">IS </w:t>
      </w:r>
      <w:r w:rsidR="00685D21">
        <w:rPr>
          <w:rFonts w:ascii="Tahoma" w:hAnsi="Tahoma" w:cs="Tahoma"/>
          <w:sz w:val="22"/>
          <w:szCs w:val="22"/>
        </w:rPr>
        <w:t>saugos įgaliotiniai</w:t>
      </w:r>
      <w:r w:rsidRPr="00E9087A">
        <w:rPr>
          <w:rFonts w:ascii="Tahoma" w:hAnsi="Tahoma" w:cs="Tahoma"/>
          <w:sz w:val="22"/>
          <w:szCs w:val="22"/>
        </w:rPr>
        <w:t>, duomenų apsaugos pareigūnai</w:t>
      </w:r>
      <w:r w:rsidR="00BC0615" w:rsidRPr="00E9087A">
        <w:rPr>
          <w:rFonts w:ascii="Tahoma" w:hAnsi="Tahoma" w:cs="Tahoma"/>
          <w:sz w:val="22"/>
          <w:szCs w:val="22"/>
        </w:rPr>
        <w:t xml:space="preserve">, </w:t>
      </w:r>
      <w:r w:rsidR="00464184">
        <w:rPr>
          <w:rFonts w:ascii="Tahoma" w:hAnsi="Tahoma" w:cs="Tahoma"/>
          <w:sz w:val="22"/>
          <w:szCs w:val="22"/>
        </w:rPr>
        <w:t>IS</w:t>
      </w:r>
      <w:r w:rsidRPr="00E9087A">
        <w:rPr>
          <w:rFonts w:ascii="Tahoma" w:hAnsi="Tahoma" w:cs="Tahoma"/>
          <w:sz w:val="22"/>
          <w:szCs w:val="22"/>
        </w:rPr>
        <w:t xml:space="preserve"> administrator</w:t>
      </w:r>
      <w:r w:rsidR="00BC0615" w:rsidRPr="00E9087A">
        <w:rPr>
          <w:rFonts w:ascii="Tahoma" w:hAnsi="Tahoma" w:cs="Tahoma"/>
          <w:sz w:val="22"/>
          <w:szCs w:val="22"/>
        </w:rPr>
        <w:t>iai bei naudotojai.</w:t>
      </w:r>
      <w:r w:rsidR="002011F7" w:rsidRPr="00E9087A">
        <w:rPr>
          <w:rFonts w:ascii="Tahoma" w:hAnsi="Tahoma" w:cs="Tahoma"/>
          <w:sz w:val="22"/>
          <w:szCs w:val="22"/>
        </w:rPr>
        <w:t xml:space="preserve"> IS vystymo poreikius iniciatoriai turi perduoti </w:t>
      </w:r>
      <w:r w:rsidR="00F02F3D">
        <w:rPr>
          <w:rFonts w:ascii="Tahoma" w:hAnsi="Tahoma" w:cs="Tahoma"/>
          <w:sz w:val="22"/>
          <w:szCs w:val="22"/>
        </w:rPr>
        <w:t>atsakingam p</w:t>
      </w:r>
      <w:r w:rsidR="00F02F3D" w:rsidRPr="00E9087A">
        <w:rPr>
          <w:rFonts w:ascii="Tahoma" w:hAnsi="Tahoma" w:cs="Tahoma"/>
          <w:sz w:val="22"/>
          <w:szCs w:val="22"/>
        </w:rPr>
        <w:t xml:space="preserve">rodukto </w:t>
      </w:r>
      <w:r w:rsidR="002011F7" w:rsidRPr="00E9087A">
        <w:rPr>
          <w:rFonts w:ascii="Tahoma" w:hAnsi="Tahoma" w:cs="Tahoma"/>
          <w:sz w:val="22"/>
          <w:szCs w:val="22"/>
        </w:rPr>
        <w:t>vadovui</w:t>
      </w:r>
      <w:r w:rsidR="00FB5FCB">
        <w:rPr>
          <w:rFonts w:ascii="Tahoma" w:hAnsi="Tahoma" w:cs="Tahoma"/>
          <w:sz w:val="22"/>
          <w:szCs w:val="22"/>
        </w:rPr>
        <w:t xml:space="preserve"> (toliau – Produkto vadovas)</w:t>
      </w:r>
      <w:r w:rsidR="002011F7" w:rsidRPr="00E9087A">
        <w:rPr>
          <w:rFonts w:ascii="Tahoma" w:hAnsi="Tahoma" w:cs="Tahoma"/>
          <w:sz w:val="22"/>
          <w:szCs w:val="22"/>
        </w:rPr>
        <w:t>.</w:t>
      </w:r>
    </w:p>
    <w:p w14:paraId="7008CBA9" w14:textId="0CE71559" w:rsidR="00BC0615" w:rsidRPr="00E9087A" w:rsidRDefault="00BC0615" w:rsidP="00EF0503">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 xml:space="preserve">Produkto vadovas yra atsakingas </w:t>
      </w:r>
      <w:r w:rsidRPr="00983806">
        <w:rPr>
          <w:rFonts w:ascii="Tahoma" w:hAnsi="Tahoma" w:cs="Tahoma"/>
          <w:sz w:val="22"/>
          <w:szCs w:val="22"/>
        </w:rPr>
        <w:t xml:space="preserve">už IS </w:t>
      </w:r>
      <w:r w:rsidR="007A609A" w:rsidRPr="00983806">
        <w:rPr>
          <w:rFonts w:ascii="Tahoma" w:hAnsi="Tahoma" w:cs="Tahoma"/>
          <w:color w:val="000000"/>
          <w:sz w:val="22"/>
          <w:szCs w:val="22"/>
        </w:rPr>
        <w:t>vystymo poreiki</w:t>
      </w:r>
      <w:r w:rsidR="00FC6FD5" w:rsidRPr="00983806">
        <w:rPr>
          <w:rFonts w:ascii="Tahoma" w:hAnsi="Tahoma" w:cs="Tahoma"/>
          <w:color w:val="000000"/>
          <w:sz w:val="22"/>
          <w:szCs w:val="22"/>
        </w:rPr>
        <w:t>ų</w:t>
      </w:r>
      <w:r w:rsidR="007A609A" w:rsidRPr="00E9087A">
        <w:rPr>
          <w:rFonts w:ascii="Tahoma" w:hAnsi="Tahoma" w:cs="Tahoma"/>
          <w:color w:val="000000"/>
          <w:sz w:val="22"/>
          <w:szCs w:val="22"/>
        </w:rPr>
        <w:t xml:space="preserve"> </w:t>
      </w:r>
      <w:r w:rsidRPr="00E9087A">
        <w:rPr>
          <w:rFonts w:ascii="Tahoma" w:hAnsi="Tahoma" w:cs="Tahoma"/>
          <w:sz w:val="22"/>
          <w:szCs w:val="22"/>
        </w:rPr>
        <w:t>sąrašo sudarymą,</w:t>
      </w:r>
      <w:r w:rsidR="006B4304">
        <w:rPr>
          <w:rFonts w:ascii="Tahoma" w:hAnsi="Tahoma" w:cs="Tahoma"/>
          <w:sz w:val="22"/>
          <w:szCs w:val="22"/>
        </w:rPr>
        <w:t xml:space="preserve"> jo</w:t>
      </w:r>
      <w:r w:rsidRPr="00E9087A">
        <w:rPr>
          <w:rFonts w:ascii="Tahoma" w:hAnsi="Tahoma" w:cs="Tahoma"/>
          <w:sz w:val="22"/>
          <w:szCs w:val="22"/>
        </w:rPr>
        <w:t xml:space="preserve"> įgyvendi</w:t>
      </w:r>
      <w:r w:rsidR="00A35188" w:rsidRPr="00E9087A">
        <w:rPr>
          <w:rFonts w:ascii="Tahoma" w:hAnsi="Tahoma" w:cs="Tahoma"/>
          <w:sz w:val="22"/>
          <w:szCs w:val="22"/>
        </w:rPr>
        <w:t>n</w:t>
      </w:r>
      <w:r w:rsidR="00D055CD" w:rsidRPr="00E9087A">
        <w:rPr>
          <w:rFonts w:ascii="Tahoma" w:hAnsi="Tahoma" w:cs="Tahoma"/>
          <w:sz w:val="22"/>
          <w:szCs w:val="22"/>
        </w:rPr>
        <w:t>im</w:t>
      </w:r>
      <w:r w:rsidR="00A35188" w:rsidRPr="00E9087A">
        <w:rPr>
          <w:rFonts w:ascii="Tahoma" w:hAnsi="Tahoma" w:cs="Tahoma"/>
          <w:sz w:val="22"/>
          <w:szCs w:val="22"/>
        </w:rPr>
        <w:t xml:space="preserve">o planavimą </w:t>
      </w:r>
      <w:r w:rsidR="002011F7" w:rsidRPr="00E9087A">
        <w:rPr>
          <w:rFonts w:ascii="Tahoma" w:hAnsi="Tahoma" w:cs="Tahoma"/>
          <w:sz w:val="22"/>
          <w:szCs w:val="22"/>
        </w:rPr>
        <w:t>ir</w:t>
      </w:r>
      <w:r w:rsidR="00A35188" w:rsidRPr="00E9087A">
        <w:rPr>
          <w:rFonts w:ascii="Tahoma" w:hAnsi="Tahoma" w:cs="Tahoma"/>
          <w:sz w:val="22"/>
          <w:szCs w:val="22"/>
        </w:rPr>
        <w:t xml:space="preserve"> prioretizavimą, komunikaciją </w:t>
      </w:r>
      <w:r w:rsidR="002011F7" w:rsidRPr="00E9087A">
        <w:rPr>
          <w:rFonts w:ascii="Tahoma" w:hAnsi="Tahoma" w:cs="Tahoma"/>
          <w:sz w:val="22"/>
          <w:szCs w:val="22"/>
        </w:rPr>
        <w:t>ir</w:t>
      </w:r>
      <w:r w:rsidR="00A35188" w:rsidRPr="00E9087A">
        <w:rPr>
          <w:rFonts w:ascii="Tahoma" w:hAnsi="Tahoma" w:cs="Tahoma"/>
          <w:sz w:val="22"/>
          <w:szCs w:val="22"/>
        </w:rPr>
        <w:t xml:space="preserve"> derinimą su suinteresuotosiomis šalimis.</w:t>
      </w:r>
    </w:p>
    <w:p w14:paraId="1C79F6F3" w14:textId="77777777" w:rsidR="00C40BA2" w:rsidRPr="00E9087A" w:rsidRDefault="0085638F" w:rsidP="00357ED7">
      <w:pPr>
        <w:pStyle w:val="ListParagraph"/>
        <w:numPr>
          <w:ilvl w:val="0"/>
          <w:numId w:val="2"/>
        </w:numPr>
        <w:ind w:left="0" w:firstLine="851"/>
        <w:rPr>
          <w:rFonts w:ascii="Tahoma" w:hAnsi="Tahoma" w:cs="Tahoma"/>
          <w:sz w:val="22"/>
          <w:szCs w:val="22"/>
        </w:rPr>
      </w:pPr>
      <w:r w:rsidRPr="00983806">
        <w:rPr>
          <w:rFonts w:ascii="Tahoma" w:hAnsi="Tahoma" w:cs="Tahoma"/>
          <w:sz w:val="22"/>
          <w:szCs w:val="22"/>
        </w:rPr>
        <w:t xml:space="preserve">IS </w:t>
      </w:r>
      <w:r w:rsidR="00FC6FD5" w:rsidRPr="00983806">
        <w:rPr>
          <w:rFonts w:ascii="Tahoma" w:hAnsi="Tahoma" w:cs="Tahoma"/>
          <w:color w:val="000000"/>
          <w:sz w:val="22"/>
          <w:szCs w:val="22"/>
        </w:rPr>
        <w:t xml:space="preserve">vystymo poreikių </w:t>
      </w:r>
      <w:r w:rsidRPr="00983806">
        <w:rPr>
          <w:rFonts w:ascii="Tahoma" w:hAnsi="Tahoma" w:cs="Tahoma"/>
          <w:sz w:val="22"/>
          <w:szCs w:val="22"/>
        </w:rPr>
        <w:t>inicijavimo</w:t>
      </w:r>
      <w:r w:rsidRPr="00E9087A">
        <w:rPr>
          <w:rFonts w:ascii="Tahoma" w:hAnsi="Tahoma" w:cs="Tahoma"/>
          <w:sz w:val="22"/>
          <w:szCs w:val="22"/>
        </w:rPr>
        <w:t xml:space="preserve"> stadijos metu siekiama:</w:t>
      </w:r>
    </w:p>
    <w:p w14:paraId="0E039921" w14:textId="61B714A0" w:rsidR="0085638F" w:rsidRPr="00E9087A" w:rsidRDefault="002671D6" w:rsidP="007753FE">
      <w:pPr>
        <w:pStyle w:val="ListParagraph"/>
        <w:numPr>
          <w:ilvl w:val="1"/>
          <w:numId w:val="2"/>
        </w:numPr>
        <w:tabs>
          <w:tab w:val="left" w:pos="1418"/>
        </w:tabs>
        <w:ind w:left="0" w:firstLine="851"/>
        <w:jc w:val="both"/>
        <w:outlineLvl w:val="2"/>
        <w:rPr>
          <w:rFonts w:ascii="Tahoma" w:hAnsi="Tahoma" w:cs="Tahoma"/>
          <w:sz w:val="22"/>
          <w:szCs w:val="22"/>
        </w:rPr>
      </w:pPr>
      <w:r w:rsidRPr="00E9087A">
        <w:rPr>
          <w:rFonts w:ascii="Tahoma" w:hAnsi="Tahoma" w:cs="Tahoma"/>
          <w:sz w:val="22"/>
          <w:szCs w:val="22"/>
        </w:rPr>
        <w:t>i</w:t>
      </w:r>
      <w:r w:rsidR="00B523B8" w:rsidRPr="00E9087A">
        <w:rPr>
          <w:rFonts w:ascii="Tahoma" w:hAnsi="Tahoma" w:cs="Tahoma"/>
          <w:sz w:val="22"/>
          <w:szCs w:val="22"/>
        </w:rPr>
        <w:t xml:space="preserve">dentifikuoti </w:t>
      </w:r>
      <w:r w:rsidR="00D055CD" w:rsidRPr="00E9087A">
        <w:rPr>
          <w:rFonts w:ascii="Tahoma" w:hAnsi="Tahoma" w:cs="Tahoma"/>
          <w:sz w:val="22"/>
          <w:szCs w:val="22"/>
        </w:rPr>
        <w:t xml:space="preserve">IS </w:t>
      </w:r>
      <w:r w:rsidR="00FC6FD5" w:rsidRPr="00E9087A">
        <w:rPr>
          <w:rFonts w:ascii="Tahoma" w:hAnsi="Tahoma" w:cs="Tahoma"/>
          <w:sz w:val="22"/>
          <w:szCs w:val="22"/>
        </w:rPr>
        <w:t>vystymo poreikius</w:t>
      </w:r>
      <w:r w:rsidR="00F01861" w:rsidRPr="00E9087A">
        <w:rPr>
          <w:rFonts w:ascii="Tahoma" w:hAnsi="Tahoma" w:cs="Tahoma"/>
          <w:sz w:val="22"/>
          <w:szCs w:val="22"/>
        </w:rPr>
        <w:t>, apibrėžiant jų siekiamus tikslus, esamą situaciją, siekiamą naudą, planuojamus rezultatus ir jų matavimo rodiklius</w:t>
      </w:r>
      <w:r w:rsidR="00D055CD" w:rsidRPr="00E9087A">
        <w:rPr>
          <w:rFonts w:ascii="Tahoma" w:hAnsi="Tahoma" w:cs="Tahoma"/>
          <w:sz w:val="22"/>
          <w:szCs w:val="22"/>
        </w:rPr>
        <w:t>;</w:t>
      </w:r>
    </w:p>
    <w:p w14:paraId="3B163A17" w14:textId="49A2531A" w:rsidR="00D244A5" w:rsidRPr="00E9087A" w:rsidRDefault="002671D6" w:rsidP="00BC0615">
      <w:pPr>
        <w:pStyle w:val="ListParagraph"/>
        <w:numPr>
          <w:ilvl w:val="1"/>
          <w:numId w:val="2"/>
        </w:numPr>
        <w:tabs>
          <w:tab w:val="left" w:pos="1418"/>
        </w:tabs>
        <w:ind w:left="0" w:firstLine="851"/>
        <w:jc w:val="both"/>
        <w:outlineLvl w:val="2"/>
        <w:rPr>
          <w:rFonts w:ascii="Tahoma" w:hAnsi="Tahoma" w:cs="Tahoma"/>
          <w:sz w:val="22"/>
          <w:szCs w:val="22"/>
        </w:rPr>
      </w:pPr>
      <w:r w:rsidRPr="00E9087A">
        <w:rPr>
          <w:rFonts w:ascii="Tahoma" w:hAnsi="Tahoma" w:cs="Tahoma"/>
          <w:sz w:val="22"/>
          <w:szCs w:val="22"/>
        </w:rPr>
        <w:t>v</w:t>
      </w:r>
      <w:r w:rsidR="00D244A5" w:rsidRPr="00E9087A">
        <w:rPr>
          <w:rFonts w:ascii="Tahoma" w:hAnsi="Tahoma" w:cs="Tahoma"/>
          <w:sz w:val="22"/>
          <w:szCs w:val="22"/>
        </w:rPr>
        <w:t>adovaujanti</w:t>
      </w:r>
      <w:r w:rsidR="00F36351" w:rsidRPr="00E9087A">
        <w:rPr>
          <w:rFonts w:ascii="Tahoma" w:hAnsi="Tahoma" w:cs="Tahoma"/>
          <w:sz w:val="22"/>
          <w:szCs w:val="22"/>
        </w:rPr>
        <w:t>s</w:t>
      </w:r>
      <w:r w:rsidR="00D244A5" w:rsidRPr="00E9087A">
        <w:rPr>
          <w:rFonts w:ascii="Tahoma" w:hAnsi="Tahoma" w:cs="Tahoma"/>
          <w:sz w:val="22"/>
          <w:szCs w:val="22"/>
        </w:rPr>
        <w:t xml:space="preserve"> procesu </w:t>
      </w:r>
      <w:hyperlink r:id="rId24" w:history="1">
        <w:r w:rsidR="00D244A5" w:rsidRPr="00E9087A">
          <w:rPr>
            <w:rStyle w:val="Hyperlink"/>
            <w:rFonts w:ascii="Tahoma" w:hAnsi="Tahoma" w:cs="Tahoma"/>
            <w:sz w:val="22"/>
            <w:szCs w:val="22"/>
          </w:rPr>
          <w:t>Analizuoti IS vystymo idėjas</w:t>
        </w:r>
      </w:hyperlink>
      <w:r w:rsidR="00D244A5" w:rsidRPr="00E9087A">
        <w:rPr>
          <w:rFonts w:ascii="Tahoma" w:hAnsi="Tahoma" w:cs="Tahoma"/>
          <w:sz w:val="22"/>
          <w:szCs w:val="22"/>
        </w:rPr>
        <w:t xml:space="preserve"> įvertinti Įmonės darbuotojų pateikiamas IS vystymo idėjas</w:t>
      </w:r>
      <w:r w:rsidR="002011F7" w:rsidRPr="00E9087A">
        <w:rPr>
          <w:rFonts w:ascii="Tahoma" w:hAnsi="Tahoma" w:cs="Tahoma"/>
          <w:sz w:val="22"/>
          <w:szCs w:val="22"/>
        </w:rPr>
        <w:t xml:space="preserve"> ir priimti sprendimą </w:t>
      </w:r>
      <w:r w:rsidR="00F02F3D">
        <w:rPr>
          <w:rFonts w:ascii="Tahoma" w:hAnsi="Tahoma" w:cs="Tahoma"/>
          <w:sz w:val="22"/>
          <w:szCs w:val="22"/>
        </w:rPr>
        <w:t>dėl jų įtraukimo</w:t>
      </w:r>
      <w:r w:rsidR="002011F7" w:rsidRPr="00E9087A">
        <w:rPr>
          <w:rFonts w:ascii="Tahoma" w:hAnsi="Tahoma" w:cs="Tahoma"/>
          <w:sz w:val="22"/>
          <w:szCs w:val="22"/>
        </w:rPr>
        <w:t xml:space="preserve"> į IS vystymo poreikių sąrašą</w:t>
      </w:r>
      <w:r w:rsidR="00D244A5" w:rsidRPr="00E9087A">
        <w:rPr>
          <w:rFonts w:ascii="Tahoma" w:hAnsi="Tahoma" w:cs="Tahoma"/>
          <w:sz w:val="22"/>
          <w:szCs w:val="22"/>
        </w:rPr>
        <w:t>;</w:t>
      </w:r>
    </w:p>
    <w:p w14:paraId="5EBF598C" w14:textId="0BD2474F" w:rsidR="007E0B39" w:rsidRPr="00E9087A" w:rsidRDefault="002671D6" w:rsidP="00357ED7">
      <w:pPr>
        <w:pStyle w:val="ListParagraph"/>
        <w:numPr>
          <w:ilvl w:val="1"/>
          <w:numId w:val="2"/>
        </w:numPr>
        <w:tabs>
          <w:tab w:val="left" w:pos="1418"/>
        </w:tabs>
        <w:spacing w:before="240"/>
        <w:ind w:left="0" w:firstLine="851"/>
        <w:jc w:val="both"/>
        <w:outlineLvl w:val="2"/>
        <w:rPr>
          <w:rFonts w:ascii="Tahoma" w:hAnsi="Tahoma" w:cs="Tahoma"/>
          <w:sz w:val="22"/>
          <w:szCs w:val="22"/>
        </w:rPr>
      </w:pPr>
      <w:r w:rsidRPr="00E9087A">
        <w:rPr>
          <w:rFonts w:ascii="Tahoma" w:hAnsi="Tahoma" w:cs="Tahoma"/>
          <w:sz w:val="22"/>
          <w:szCs w:val="22"/>
        </w:rPr>
        <w:t>v</w:t>
      </w:r>
      <w:r w:rsidR="007E0B39" w:rsidRPr="00E9087A">
        <w:rPr>
          <w:rFonts w:ascii="Tahoma" w:hAnsi="Tahoma" w:cs="Tahoma"/>
          <w:sz w:val="22"/>
          <w:szCs w:val="22"/>
        </w:rPr>
        <w:t xml:space="preserve">adovaujantis procesu </w:t>
      </w:r>
      <w:hyperlink r:id="rId25" w:tgtFrame="_blank" w:history="1">
        <w:r w:rsidR="007E0B39" w:rsidRPr="00E9087A">
          <w:rPr>
            <w:rStyle w:val="Hyperlink"/>
            <w:rFonts w:ascii="Tahoma" w:hAnsi="Tahoma" w:cs="Tahoma"/>
            <w:sz w:val="22"/>
            <w:szCs w:val="22"/>
          </w:rPr>
          <w:t xml:space="preserve">Sudaryti IS vystymo </w:t>
        </w:r>
        <w:r w:rsidR="00511CAC">
          <w:rPr>
            <w:rStyle w:val="Hyperlink"/>
            <w:rFonts w:ascii="Tahoma" w:hAnsi="Tahoma" w:cs="Tahoma"/>
            <w:sz w:val="22"/>
            <w:szCs w:val="22"/>
          </w:rPr>
          <w:t>planą</w:t>
        </w:r>
        <w:r w:rsidR="007E0B39" w:rsidRPr="00E9087A">
          <w:rPr>
            <w:rStyle w:val="Hyperlink"/>
            <w:rFonts w:ascii="Tahoma" w:hAnsi="Tahoma" w:cs="Tahoma"/>
            <w:sz w:val="22"/>
            <w:szCs w:val="22"/>
          </w:rPr>
          <w:t xml:space="preserve"> (</w:t>
        </w:r>
        <w:proofErr w:type="spellStart"/>
        <w:r w:rsidR="007E0B39" w:rsidRPr="00E9087A">
          <w:rPr>
            <w:rStyle w:val="Hyperlink"/>
            <w:rFonts w:ascii="Tahoma" w:hAnsi="Tahoma" w:cs="Tahoma"/>
            <w:sz w:val="22"/>
            <w:szCs w:val="22"/>
          </w:rPr>
          <w:t>roadmap</w:t>
        </w:r>
        <w:proofErr w:type="spellEnd"/>
        <w:r w:rsidR="007E0B39" w:rsidRPr="00E9087A">
          <w:rPr>
            <w:rStyle w:val="Hyperlink"/>
            <w:rFonts w:ascii="Tahoma" w:hAnsi="Tahoma" w:cs="Tahoma"/>
            <w:sz w:val="22"/>
            <w:szCs w:val="22"/>
          </w:rPr>
          <w:t>)</w:t>
        </w:r>
      </w:hyperlink>
      <w:r w:rsidR="007E0B39" w:rsidRPr="00E9087A">
        <w:rPr>
          <w:rStyle w:val="Hyperlink"/>
          <w:rFonts w:ascii="Tahoma" w:hAnsi="Tahoma" w:cs="Tahoma"/>
          <w:sz w:val="22"/>
          <w:szCs w:val="22"/>
        </w:rPr>
        <w:t>​</w:t>
      </w:r>
      <w:r w:rsidR="007E0B39" w:rsidRPr="00E9087A">
        <w:rPr>
          <w:rFonts w:ascii="Tahoma" w:hAnsi="Tahoma" w:cs="Tahoma"/>
          <w:sz w:val="22"/>
          <w:szCs w:val="22"/>
        </w:rPr>
        <w:t xml:space="preserve"> užregistruoti IS vystymo poreikius </w:t>
      </w:r>
      <w:r w:rsidR="007E0B39" w:rsidRPr="00E9087A">
        <w:rPr>
          <w:rFonts w:ascii="Tahoma" w:hAnsi="Tahoma" w:cs="Tahoma"/>
          <w:color w:val="000000"/>
          <w:sz w:val="22"/>
          <w:szCs w:val="22"/>
        </w:rPr>
        <w:t>JIRA</w:t>
      </w:r>
      <w:r w:rsidR="00856D61" w:rsidRPr="00E9087A">
        <w:rPr>
          <w:rFonts w:ascii="Tahoma" w:hAnsi="Tahoma" w:cs="Tahoma"/>
          <w:color w:val="000000"/>
          <w:sz w:val="22"/>
          <w:szCs w:val="22"/>
        </w:rPr>
        <w:t xml:space="preserve"> sistemoje</w:t>
      </w:r>
      <w:r w:rsidR="00357ED7" w:rsidRPr="00E9087A">
        <w:rPr>
          <w:rFonts w:ascii="Tahoma" w:hAnsi="Tahoma" w:cs="Tahoma"/>
          <w:color w:val="000000"/>
          <w:sz w:val="22"/>
          <w:szCs w:val="22"/>
        </w:rPr>
        <w:t xml:space="preserve"> bei paruošti </w:t>
      </w:r>
      <w:r w:rsidR="00736EE2" w:rsidRPr="00E9087A">
        <w:rPr>
          <w:rFonts w:ascii="Tahoma" w:hAnsi="Tahoma" w:cs="Tahoma"/>
          <w:color w:val="000000"/>
          <w:sz w:val="22"/>
          <w:szCs w:val="22"/>
        </w:rPr>
        <w:t xml:space="preserve">IS </w:t>
      </w:r>
      <w:r w:rsidR="00357ED7" w:rsidRPr="00E9087A">
        <w:rPr>
          <w:rFonts w:ascii="Tahoma" w:hAnsi="Tahoma" w:cs="Tahoma"/>
          <w:color w:val="000000"/>
          <w:sz w:val="22"/>
          <w:szCs w:val="22"/>
        </w:rPr>
        <w:t xml:space="preserve">vystymo planą (angl. </w:t>
      </w:r>
      <w:proofErr w:type="spellStart"/>
      <w:r w:rsidR="00F02F3D">
        <w:rPr>
          <w:rFonts w:ascii="Tahoma" w:hAnsi="Tahoma" w:cs="Tahoma"/>
          <w:i/>
          <w:color w:val="000000"/>
          <w:sz w:val="22"/>
          <w:szCs w:val="22"/>
        </w:rPr>
        <w:t>r</w:t>
      </w:r>
      <w:r w:rsidR="00F02F3D" w:rsidRPr="00E9087A">
        <w:rPr>
          <w:rFonts w:ascii="Tahoma" w:hAnsi="Tahoma" w:cs="Tahoma"/>
          <w:i/>
          <w:color w:val="000000"/>
          <w:sz w:val="22"/>
          <w:szCs w:val="22"/>
        </w:rPr>
        <w:t>oadmap</w:t>
      </w:r>
      <w:proofErr w:type="spellEnd"/>
      <w:r w:rsidR="000077C8">
        <w:rPr>
          <w:rFonts w:ascii="Tahoma" w:hAnsi="Tahoma" w:cs="Tahoma"/>
          <w:color w:val="000000"/>
          <w:sz w:val="22"/>
          <w:szCs w:val="22"/>
        </w:rPr>
        <w:t>);</w:t>
      </w:r>
      <w:r w:rsidR="00357ED7" w:rsidRPr="00E9087A">
        <w:rPr>
          <w:rFonts w:ascii="Tahoma" w:hAnsi="Tahoma" w:cs="Tahoma"/>
          <w:color w:val="000000"/>
          <w:sz w:val="22"/>
          <w:szCs w:val="22"/>
        </w:rPr>
        <w:t xml:space="preserve"> </w:t>
      </w:r>
    </w:p>
    <w:p w14:paraId="6DDB3DDA" w14:textId="419A96C3" w:rsidR="006F0E99" w:rsidRPr="00983806" w:rsidRDefault="00856D61" w:rsidP="00FF3105">
      <w:pPr>
        <w:pStyle w:val="ListParagraph"/>
        <w:numPr>
          <w:ilvl w:val="0"/>
          <w:numId w:val="2"/>
        </w:numPr>
        <w:tabs>
          <w:tab w:val="left" w:pos="1276"/>
        </w:tabs>
        <w:ind w:left="0" w:firstLine="851"/>
        <w:jc w:val="both"/>
        <w:outlineLvl w:val="2"/>
        <w:rPr>
          <w:rFonts w:ascii="Tahoma" w:hAnsi="Tahoma" w:cs="Tahoma"/>
          <w:sz w:val="22"/>
          <w:szCs w:val="22"/>
        </w:rPr>
      </w:pPr>
      <w:r w:rsidRPr="00E9087A">
        <w:rPr>
          <w:rFonts w:ascii="Tahoma" w:hAnsi="Tahoma" w:cs="Tahoma"/>
          <w:sz w:val="22"/>
          <w:szCs w:val="22"/>
        </w:rPr>
        <w:t xml:space="preserve">Produkto vadovo </w:t>
      </w:r>
      <w:r w:rsidR="002671D6" w:rsidRPr="00E9087A">
        <w:rPr>
          <w:rFonts w:ascii="Tahoma" w:hAnsi="Tahoma" w:cs="Tahoma"/>
          <w:sz w:val="22"/>
          <w:szCs w:val="22"/>
        </w:rPr>
        <w:t>p</w:t>
      </w:r>
      <w:r w:rsidR="00F36351" w:rsidRPr="00E9087A">
        <w:rPr>
          <w:rFonts w:ascii="Tahoma" w:hAnsi="Tahoma" w:cs="Tahoma"/>
          <w:sz w:val="22"/>
          <w:szCs w:val="22"/>
        </w:rPr>
        <w:t>aruošt</w:t>
      </w:r>
      <w:r w:rsidRPr="00E9087A">
        <w:rPr>
          <w:rFonts w:ascii="Tahoma" w:hAnsi="Tahoma" w:cs="Tahoma"/>
          <w:sz w:val="22"/>
          <w:szCs w:val="22"/>
        </w:rPr>
        <w:t>as</w:t>
      </w:r>
      <w:r w:rsidR="00F36351" w:rsidRPr="00E9087A">
        <w:rPr>
          <w:rFonts w:ascii="Tahoma" w:hAnsi="Tahoma" w:cs="Tahoma"/>
          <w:sz w:val="22"/>
          <w:szCs w:val="22"/>
        </w:rPr>
        <w:t xml:space="preserve"> IS </w:t>
      </w:r>
      <w:r w:rsidR="00FC6FD5" w:rsidRPr="00E9087A">
        <w:rPr>
          <w:rFonts w:ascii="Tahoma" w:hAnsi="Tahoma" w:cs="Tahoma"/>
          <w:color w:val="000000"/>
          <w:sz w:val="22"/>
          <w:szCs w:val="22"/>
        </w:rPr>
        <w:t xml:space="preserve">vystymo poreikių </w:t>
      </w:r>
      <w:r w:rsidR="00F36351" w:rsidRPr="00E9087A">
        <w:rPr>
          <w:rFonts w:ascii="Tahoma" w:hAnsi="Tahoma" w:cs="Tahoma"/>
          <w:sz w:val="22"/>
          <w:szCs w:val="22"/>
        </w:rPr>
        <w:t>sąraš</w:t>
      </w:r>
      <w:r w:rsidRPr="00E9087A">
        <w:rPr>
          <w:rFonts w:ascii="Tahoma" w:hAnsi="Tahoma" w:cs="Tahoma"/>
          <w:sz w:val="22"/>
          <w:szCs w:val="22"/>
        </w:rPr>
        <w:t xml:space="preserve">as turi būti pristatytas, </w:t>
      </w:r>
      <w:r w:rsidR="00F36351" w:rsidRPr="00E9087A">
        <w:rPr>
          <w:rFonts w:ascii="Tahoma" w:hAnsi="Tahoma" w:cs="Tahoma"/>
          <w:sz w:val="22"/>
          <w:szCs w:val="22"/>
        </w:rPr>
        <w:t>įvertin</w:t>
      </w:r>
      <w:r w:rsidRPr="00E9087A">
        <w:rPr>
          <w:rFonts w:ascii="Tahoma" w:hAnsi="Tahoma" w:cs="Tahoma"/>
          <w:sz w:val="22"/>
          <w:szCs w:val="22"/>
        </w:rPr>
        <w:t>tas</w:t>
      </w:r>
      <w:r w:rsidR="00F36351" w:rsidRPr="00E9087A">
        <w:rPr>
          <w:rFonts w:ascii="Tahoma" w:hAnsi="Tahoma" w:cs="Tahoma"/>
          <w:sz w:val="22"/>
          <w:szCs w:val="22"/>
        </w:rPr>
        <w:t xml:space="preserve"> ir patvirtint</w:t>
      </w:r>
      <w:r w:rsidRPr="00E9087A">
        <w:rPr>
          <w:rFonts w:ascii="Tahoma" w:hAnsi="Tahoma" w:cs="Tahoma"/>
          <w:sz w:val="22"/>
          <w:szCs w:val="22"/>
        </w:rPr>
        <w:t>as arba atmestas</w:t>
      </w:r>
      <w:r w:rsidR="00F36351" w:rsidRPr="00E9087A">
        <w:rPr>
          <w:rFonts w:ascii="Tahoma" w:hAnsi="Tahoma" w:cs="Tahoma"/>
          <w:sz w:val="22"/>
          <w:szCs w:val="22"/>
        </w:rPr>
        <w:t xml:space="preserve"> </w:t>
      </w:r>
      <w:r w:rsidR="00F36351" w:rsidRPr="00983806">
        <w:rPr>
          <w:rFonts w:ascii="Tahoma" w:hAnsi="Tahoma" w:cs="Tahoma"/>
          <w:color w:val="000000"/>
          <w:sz w:val="22"/>
          <w:szCs w:val="22"/>
        </w:rPr>
        <w:t xml:space="preserve">Įmonės </w:t>
      </w:r>
      <w:r w:rsidR="009F218F" w:rsidRPr="00983806">
        <w:rPr>
          <w:rFonts w:ascii="Tahoma" w:hAnsi="Tahoma" w:cs="Tahoma"/>
          <w:color w:val="000000"/>
          <w:sz w:val="22"/>
          <w:szCs w:val="22"/>
        </w:rPr>
        <w:t>P</w:t>
      </w:r>
      <w:r w:rsidR="009F218F">
        <w:rPr>
          <w:rFonts w:ascii="Tahoma" w:hAnsi="Tahoma" w:cs="Tahoma"/>
          <w:color w:val="000000"/>
          <w:sz w:val="22"/>
          <w:szCs w:val="22"/>
        </w:rPr>
        <w:t>akeitimų</w:t>
      </w:r>
      <w:r w:rsidR="009F218F" w:rsidRPr="00983806">
        <w:rPr>
          <w:rFonts w:ascii="Tahoma" w:hAnsi="Tahoma" w:cs="Tahoma"/>
          <w:color w:val="000000"/>
          <w:sz w:val="22"/>
          <w:szCs w:val="22"/>
        </w:rPr>
        <w:t xml:space="preserve"> </w:t>
      </w:r>
      <w:r w:rsidR="009F218F">
        <w:rPr>
          <w:rFonts w:ascii="Tahoma" w:hAnsi="Tahoma" w:cs="Tahoma"/>
          <w:color w:val="000000"/>
          <w:sz w:val="22"/>
          <w:szCs w:val="22"/>
        </w:rPr>
        <w:t>valdymo</w:t>
      </w:r>
      <w:r w:rsidR="009F218F" w:rsidRPr="00983806">
        <w:rPr>
          <w:rFonts w:ascii="Tahoma" w:hAnsi="Tahoma" w:cs="Tahoma"/>
          <w:color w:val="000000"/>
          <w:sz w:val="22"/>
          <w:szCs w:val="22"/>
        </w:rPr>
        <w:t xml:space="preserve"> </w:t>
      </w:r>
      <w:r w:rsidR="00F36351" w:rsidRPr="00983806">
        <w:rPr>
          <w:rFonts w:ascii="Tahoma" w:hAnsi="Tahoma" w:cs="Tahoma"/>
          <w:color w:val="000000"/>
          <w:sz w:val="22"/>
          <w:szCs w:val="22"/>
        </w:rPr>
        <w:t xml:space="preserve">komitete, vadovaujantis procesu </w:t>
      </w:r>
      <w:hyperlink r:id="rId26" w:tgtFrame="_blank" w:history="1">
        <w:r w:rsidR="00F36351" w:rsidRPr="00983806">
          <w:rPr>
            <w:rStyle w:val="Hyperlink"/>
            <w:rFonts w:ascii="Tahoma" w:hAnsi="Tahoma" w:cs="Tahoma"/>
            <w:sz w:val="22"/>
            <w:szCs w:val="22"/>
          </w:rPr>
          <w:t xml:space="preserve">Patvirtinti IS vystymo </w:t>
        </w:r>
        <w:r w:rsidR="0065139C">
          <w:rPr>
            <w:rStyle w:val="Hyperlink"/>
            <w:rFonts w:ascii="Tahoma" w:hAnsi="Tahoma" w:cs="Tahoma"/>
            <w:sz w:val="22"/>
            <w:szCs w:val="22"/>
          </w:rPr>
          <w:t>planą (</w:t>
        </w:r>
        <w:proofErr w:type="spellStart"/>
        <w:r w:rsidR="00F36351" w:rsidRPr="00983806">
          <w:rPr>
            <w:rStyle w:val="Hyperlink"/>
            <w:rFonts w:ascii="Tahoma" w:hAnsi="Tahoma" w:cs="Tahoma"/>
            <w:sz w:val="22"/>
            <w:szCs w:val="22"/>
          </w:rPr>
          <w:t>roadmap</w:t>
        </w:r>
        <w:proofErr w:type="spellEnd"/>
        <w:r w:rsidR="0065139C">
          <w:rPr>
            <w:rStyle w:val="Hyperlink"/>
            <w:rFonts w:ascii="Tahoma" w:hAnsi="Tahoma" w:cs="Tahoma"/>
            <w:sz w:val="22"/>
            <w:szCs w:val="22"/>
          </w:rPr>
          <w:t>)</w:t>
        </w:r>
        <w:r w:rsidR="00F36351" w:rsidRPr="00983806">
          <w:rPr>
            <w:rStyle w:val="Hyperlink"/>
            <w:rFonts w:ascii="Tahoma" w:hAnsi="Tahoma" w:cs="Tahoma"/>
            <w:sz w:val="22"/>
            <w:szCs w:val="22"/>
          </w:rPr>
          <w:t xml:space="preserve"> komitete</w:t>
        </w:r>
      </w:hyperlink>
      <w:r w:rsidR="000077C8">
        <w:rPr>
          <w:rFonts w:ascii="Tahoma" w:hAnsi="Tahoma" w:cs="Tahoma"/>
          <w:color w:val="000000"/>
          <w:sz w:val="22"/>
          <w:szCs w:val="22"/>
        </w:rPr>
        <w:t>.</w:t>
      </w:r>
      <w:r w:rsidR="00CA0407" w:rsidRPr="00983806">
        <w:rPr>
          <w:rFonts w:ascii="Tahoma" w:hAnsi="Tahoma" w:cs="Tahoma"/>
          <w:color w:val="000000"/>
          <w:sz w:val="22"/>
          <w:szCs w:val="22"/>
        </w:rPr>
        <w:t xml:space="preserve"> </w:t>
      </w:r>
    </w:p>
    <w:p w14:paraId="0EE0C6EA" w14:textId="77777777" w:rsidR="00DC7649" w:rsidRPr="00E9087A" w:rsidRDefault="00024C87" w:rsidP="00012C76">
      <w:pPr>
        <w:pStyle w:val="ListParagraph"/>
        <w:numPr>
          <w:ilvl w:val="0"/>
          <w:numId w:val="2"/>
        </w:numPr>
        <w:ind w:left="0" w:firstLine="851"/>
        <w:jc w:val="both"/>
        <w:outlineLvl w:val="2"/>
        <w:rPr>
          <w:rFonts w:ascii="Tahoma" w:hAnsi="Tahoma" w:cs="Tahoma"/>
          <w:sz w:val="22"/>
          <w:szCs w:val="22"/>
        </w:rPr>
      </w:pPr>
      <w:r w:rsidRPr="00B85D18">
        <w:rPr>
          <w:rFonts w:ascii="Tahoma" w:hAnsi="Tahoma" w:cs="Tahoma"/>
          <w:sz w:val="22"/>
          <w:szCs w:val="22"/>
        </w:rPr>
        <w:t xml:space="preserve">Siekiant identifikuoti IS vystymo </w:t>
      </w:r>
      <w:r w:rsidR="00FC6FD5" w:rsidRPr="00B85D18">
        <w:rPr>
          <w:rFonts w:ascii="Tahoma" w:hAnsi="Tahoma" w:cs="Tahoma"/>
          <w:sz w:val="22"/>
          <w:szCs w:val="22"/>
        </w:rPr>
        <w:t>poreikius</w:t>
      </w:r>
      <w:r w:rsidR="00012C76" w:rsidRPr="00E9087A">
        <w:rPr>
          <w:rFonts w:ascii="Tahoma" w:hAnsi="Tahoma" w:cs="Tahoma"/>
          <w:sz w:val="22"/>
          <w:szCs w:val="22"/>
        </w:rPr>
        <w:t xml:space="preserve"> </w:t>
      </w:r>
      <w:r w:rsidRPr="00E9087A">
        <w:rPr>
          <w:rFonts w:ascii="Tahoma" w:hAnsi="Tahoma" w:cs="Tahoma"/>
          <w:sz w:val="22"/>
          <w:szCs w:val="22"/>
        </w:rPr>
        <w:t>b</w:t>
      </w:r>
      <w:r w:rsidR="00DC7649" w:rsidRPr="00E9087A">
        <w:rPr>
          <w:rFonts w:ascii="Tahoma" w:hAnsi="Tahoma" w:cs="Tahoma"/>
          <w:sz w:val="22"/>
          <w:szCs w:val="22"/>
        </w:rPr>
        <w:t>ūtina:</w:t>
      </w:r>
    </w:p>
    <w:p w14:paraId="603BB614" w14:textId="7E547C48" w:rsidR="00024C87" w:rsidRPr="00E9087A" w:rsidRDefault="00DC7649" w:rsidP="004F2A0E">
      <w:pPr>
        <w:pStyle w:val="ListParagraph"/>
        <w:numPr>
          <w:ilvl w:val="1"/>
          <w:numId w:val="2"/>
        </w:numPr>
        <w:tabs>
          <w:tab w:val="left" w:pos="1418"/>
        </w:tabs>
        <w:ind w:left="0" w:firstLine="851"/>
        <w:jc w:val="both"/>
        <w:outlineLvl w:val="2"/>
        <w:rPr>
          <w:rFonts w:ascii="Tahoma" w:hAnsi="Tahoma" w:cs="Tahoma"/>
          <w:sz w:val="22"/>
          <w:szCs w:val="22"/>
        </w:rPr>
      </w:pPr>
      <w:r w:rsidRPr="00E9087A">
        <w:rPr>
          <w:rFonts w:ascii="Tahoma" w:hAnsi="Tahoma" w:cs="Tahoma"/>
          <w:sz w:val="22"/>
          <w:szCs w:val="22"/>
        </w:rPr>
        <w:t xml:space="preserve">analizuoti bei vertinti Lietuvos Respublikos </w:t>
      </w:r>
      <w:r w:rsidR="00FB5FCB">
        <w:rPr>
          <w:rFonts w:ascii="Tahoma" w:hAnsi="Tahoma" w:cs="Tahoma"/>
          <w:sz w:val="22"/>
          <w:szCs w:val="22"/>
        </w:rPr>
        <w:t>bei</w:t>
      </w:r>
      <w:r w:rsidRPr="00E9087A">
        <w:rPr>
          <w:rFonts w:ascii="Tahoma" w:hAnsi="Tahoma" w:cs="Tahoma"/>
          <w:sz w:val="22"/>
          <w:szCs w:val="22"/>
        </w:rPr>
        <w:t xml:space="preserve"> Europos Sąjungos teisės aktus, kuriais reglamentuojamas institucijų, naudojančių IS, funkcijų </w:t>
      </w:r>
      <w:r w:rsidR="00FB5FCB" w:rsidRPr="00E9087A">
        <w:rPr>
          <w:rFonts w:ascii="Tahoma" w:hAnsi="Tahoma" w:cs="Tahoma"/>
          <w:sz w:val="22"/>
          <w:szCs w:val="22"/>
        </w:rPr>
        <w:t>įgyvendinim</w:t>
      </w:r>
      <w:r w:rsidR="00FB5FCB">
        <w:rPr>
          <w:rFonts w:ascii="Tahoma" w:hAnsi="Tahoma" w:cs="Tahoma"/>
          <w:sz w:val="22"/>
          <w:szCs w:val="22"/>
        </w:rPr>
        <w:t>as</w:t>
      </w:r>
      <w:r w:rsidR="0056479F">
        <w:rPr>
          <w:rFonts w:ascii="Tahoma" w:hAnsi="Tahoma" w:cs="Tahoma"/>
          <w:sz w:val="22"/>
          <w:szCs w:val="22"/>
        </w:rPr>
        <w:t>,</w:t>
      </w:r>
      <w:r w:rsidR="0056479F" w:rsidRPr="0056479F">
        <w:t xml:space="preserve"> </w:t>
      </w:r>
      <w:r w:rsidR="0056479F" w:rsidRPr="0056479F">
        <w:rPr>
          <w:rFonts w:ascii="Tahoma" w:hAnsi="Tahoma" w:cs="Tahoma"/>
          <w:sz w:val="22"/>
          <w:szCs w:val="22"/>
        </w:rPr>
        <w:t>pareiga arba suteikiama teisė teikti</w:t>
      </w:r>
      <w:ins w:id="1" w:author="Aurelija Bertašienė" w:date="2023-01-03T11:23:00Z">
        <w:r w:rsidR="007408CB">
          <w:rPr>
            <w:rFonts w:ascii="Tahoma" w:hAnsi="Tahoma" w:cs="Tahoma"/>
            <w:sz w:val="22"/>
            <w:szCs w:val="22"/>
          </w:rPr>
          <w:t>,</w:t>
        </w:r>
      </w:ins>
      <w:r w:rsidR="0056479F" w:rsidRPr="0056479F">
        <w:rPr>
          <w:rFonts w:ascii="Tahoma" w:hAnsi="Tahoma" w:cs="Tahoma"/>
          <w:sz w:val="22"/>
          <w:szCs w:val="22"/>
        </w:rPr>
        <w:t xml:space="preserve"> registruoti ar gauti duomenis</w:t>
      </w:r>
      <w:r w:rsidR="0056479F">
        <w:rPr>
          <w:rFonts w:ascii="Tahoma" w:hAnsi="Tahoma" w:cs="Tahoma"/>
          <w:sz w:val="22"/>
          <w:szCs w:val="22"/>
        </w:rPr>
        <w:t xml:space="preserve"> ir kt.</w:t>
      </w:r>
      <w:r w:rsidR="00024C87" w:rsidRPr="00E9087A">
        <w:rPr>
          <w:rFonts w:ascii="Tahoma" w:hAnsi="Tahoma" w:cs="Tahoma"/>
          <w:sz w:val="22"/>
          <w:szCs w:val="22"/>
        </w:rPr>
        <w:t>;</w:t>
      </w:r>
    </w:p>
    <w:p w14:paraId="6DC50A82" w14:textId="3ABBD50F" w:rsidR="00024C87" w:rsidRPr="00E9087A" w:rsidRDefault="00024C87" w:rsidP="00C83483">
      <w:pPr>
        <w:pStyle w:val="ListParagraph"/>
        <w:numPr>
          <w:ilvl w:val="1"/>
          <w:numId w:val="2"/>
        </w:numPr>
        <w:tabs>
          <w:tab w:val="left" w:pos="1418"/>
        </w:tabs>
        <w:ind w:left="0" w:firstLine="851"/>
        <w:jc w:val="both"/>
        <w:outlineLvl w:val="2"/>
        <w:rPr>
          <w:rFonts w:ascii="Tahoma" w:hAnsi="Tahoma" w:cs="Tahoma"/>
          <w:sz w:val="22"/>
          <w:szCs w:val="22"/>
        </w:rPr>
      </w:pPr>
      <w:r w:rsidRPr="00E9087A">
        <w:rPr>
          <w:rFonts w:ascii="Tahoma" w:hAnsi="Tahoma" w:cs="Tahoma"/>
          <w:sz w:val="22"/>
          <w:szCs w:val="22"/>
        </w:rPr>
        <w:t>vertinti technologinius aspektus: IS optimalumą, integralumą, patikimumą, saugumo užtikrinimą bei tech</w:t>
      </w:r>
      <w:r w:rsidR="000077C8">
        <w:rPr>
          <w:rFonts w:ascii="Tahoma" w:hAnsi="Tahoma" w:cs="Tahoma"/>
          <w:sz w:val="22"/>
          <w:szCs w:val="22"/>
        </w:rPr>
        <w:t>nologinių sprendimų atnaujinimą;</w:t>
      </w:r>
    </w:p>
    <w:p w14:paraId="3B3116FC" w14:textId="4915BE14" w:rsidR="00C83483" w:rsidRPr="00E9087A" w:rsidRDefault="00C83483" w:rsidP="00C83483">
      <w:pPr>
        <w:pStyle w:val="ListParagraph"/>
        <w:numPr>
          <w:ilvl w:val="1"/>
          <w:numId w:val="2"/>
        </w:numPr>
        <w:tabs>
          <w:tab w:val="left" w:pos="1418"/>
        </w:tabs>
        <w:ind w:left="0" w:firstLine="851"/>
        <w:jc w:val="both"/>
        <w:outlineLvl w:val="2"/>
        <w:rPr>
          <w:rFonts w:ascii="Tahoma" w:hAnsi="Tahoma" w:cs="Tahoma"/>
          <w:sz w:val="22"/>
          <w:szCs w:val="22"/>
        </w:rPr>
      </w:pPr>
      <w:r w:rsidRPr="00E9087A">
        <w:rPr>
          <w:rFonts w:ascii="Tahoma" w:hAnsi="Tahoma" w:cs="Tahoma"/>
          <w:sz w:val="22"/>
          <w:szCs w:val="22"/>
        </w:rPr>
        <w:t xml:space="preserve">registruoti, analizuoti, vertinti paslaugų naudotojų poreikius, idėjas (procesas </w:t>
      </w:r>
      <w:hyperlink r:id="rId27" w:history="1">
        <w:r w:rsidRPr="00E9087A">
          <w:rPr>
            <w:rStyle w:val="Hyperlink"/>
            <w:rFonts w:ascii="Tahoma" w:hAnsi="Tahoma" w:cs="Tahoma"/>
            <w:sz w:val="22"/>
            <w:szCs w:val="22"/>
          </w:rPr>
          <w:t>Analizuoti IS vystymo idėjas</w:t>
        </w:r>
      </w:hyperlink>
      <w:r w:rsidRPr="00E9087A">
        <w:rPr>
          <w:rFonts w:ascii="Tahoma" w:hAnsi="Tahoma" w:cs="Tahoma"/>
          <w:sz w:val="22"/>
          <w:szCs w:val="22"/>
        </w:rPr>
        <w:t>):</w:t>
      </w:r>
    </w:p>
    <w:p w14:paraId="654BA1D4" w14:textId="32F47559" w:rsidR="00BF089F" w:rsidRPr="00E9087A" w:rsidRDefault="008C17E1" w:rsidP="00BF089F">
      <w:pPr>
        <w:pStyle w:val="ListParagraph"/>
        <w:numPr>
          <w:ilvl w:val="2"/>
          <w:numId w:val="2"/>
        </w:numPr>
        <w:tabs>
          <w:tab w:val="left" w:pos="1560"/>
        </w:tabs>
        <w:ind w:left="0" w:firstLine="851"/>
        <w:jc w:val="both"/>
        <w:outlineLvl w:val="2"/>
        <w:rPr>
          <w:rFonts w:ascii="Tahoma" w:hAnsi="Tahoma" w:cs="Tahoma"/>
          <w:sz w:val="22"/>
          <w:szCs w:val="22"/>
        </w:rPr>
      </w:pPr>
      <w:r>
        <w:rPr>
          <w:rFonts w:ascii="Tahoma" w:hAnsi="Tahoma" w:cs="Tahoma"/>
          <w:sz w:val="22"/>
          <w:szCs w:val="22"/>
        </w:rPr>
        <w:t>Įmonės darbuotojai</w:t>
      </w:r>
      <w:r w:rsidRPr="00E9087A">
        <w:rPr>
          <w:rFonts w:ascii="Tahoma" w:hAnsi="Tahoma" w:cs="Tahoma"/>
          <w:sz w:val="22"/>
          <w:szCs w:val="22"/>
        </w:rPr>
        <w:t xml:space="preserve"> </w:t>
      </w:r>
      <w:r w:rsidR="00C83483" w:rsidRPr="00E9087A">
        <w:rPr>
          <w:rFonts w:ascii="Tahoma" w:hAnsi="Tahoma" w:cs="Tahoma"/>
          <w:sz w:val="22"/>
          <w:szCs w:val="22"/>
        </w:rPr>
        <w:t xml:space="preserve">poreikius turi registruoti JIRA sistemoje, pateikiant poreikio aprašymą, esamą situaciją, priežastis, kurios įtakojo inicijuoti pakeitimą, </w:t>
      </w:r>
      <w:r w:rsidR="004306E9" w:rsidRPr="00E9087A">
        <w:rPr>
          <w:rFonts w:ascii="Tahoma" w:hAnsi="Tahoma" w:cs="Tahoma"/>
          <w:sz w:val="22"/>
          <w:szCs w:val="22"/>
        </w:rPr>
        <w:t>siekiam</w:t>
      </w:r>
      <w:r w:rsidR="004306E9">
        <w:rPr>
          <w:rFonts w:ascii="Tahoma" w:hAnsi="Tahoma" w:cs="Tahoma"/>
          <w:sz w:val="22"/>
          <w:szCs w:val="22"/>
        </w:rPr>
        <w:t>u</w:t>
      </w:r>
      <w:r w:rsidR="004306E9" w:rsidRPr="00E9087A">
        <w:rPr>
          <w:rFonts w:ascii="Tahoma" w:hAnsi="Tahoma" w:cs="Tahoma"/>
          <w:sz w:val="22"/>
          <w:szCs w:val="22"/>
        </w:rPr>
        <w:t xml:space="preserve">s </w:t>
      </w:r>
      <w:r w:rsidR="00C83483" w:rsidRPr="00E9087A">
        <w:rPr>
          <w:rFonts w:ascii="Tahoma" w:hAnsi="Tahoma" w:cs="Tahoma"/>
          <w:sz w:val="22"/>
          <w:szCs w:val="22"/>
        </w:rPr>
        <w:t>tikslus, teikiamą naudą, rizikas, pasekmes, jeigu pakeitimas nebus įgyvendintas ir</w:t>
      </w:r>
      <w:r w:rsidR="004306E9">
        <w:rPr>
          <w:rFonts w:ascii="Tahoma" w:hAnsi="Tahoma" w:cs="Tahoma"/>
          <w:sz w:val="22"/>
          <w:szCs w:val="22"/>
        </w:rPr>
        <w:t xml:space="preserve"> (</w:t>
      </w:r>
      <w:r w:rsidR="00C83483" w:rsidRPr="00E9087A">
        <w:rPr>
          <w:rFonts w:ascii="Tahoma" w:hAnsi="Tahoma" w:cs="Tahoma"/>
          <w:sz w:val="22"/>
          <w:szCs w:val="22"/>
        </w:rPr>
        <w:t>arba</w:t>
      </w:r>
      <w:r w:rsidR="004306E9">
        <w:rPr>
          <w:rFonts w:ascii="Tahoma" w:hAnsi="Tahoma" w:cs="Tahoma"/>
          <w:sz w:val="22"/>
          <w:szCs w:val="22"/>
        </w:rPr>
        <w:t>)</w:t>
      </w:r>
      <w:r w:rsidR="00C83483" w:rsidRPr="00E9087A">
        <w:rPr>
          <w:rFonts w:ascii="Tahoma" w:hAnsi="Tahoma" w:cs="Tahoma"/>
          <w:sz w:val="22"/>
          <w:szCs w:val="22"/>
        </w:rPr>
        <w:t xml:space="preserve"> nebus įgyvendintas laiku. Prieš registruojant poreikį rekomenduojama aptarti su savo </w:t>
      </w:r>
      <w:r>
        <w:rPr>
          <w:rFonts w:ascii="Tahoma" w:hAnsi="Tahoma" w:cs="Tahoma"/>
          <w:sz w:val="22"/>
          <w:szCs w:val="22"/>
        </w:rPr>
        <w:t>padalinio (grupės, skyriaus ir pan.)</w:t>
      </w:r>
      <w:r w:rsidRPr="00E9087A">
        <w:rPr>
          <w:rFonts w:ascii="Tahoma" w:hAnsi="Tahoma" w:cs="Tahoma"/>
          <w:sz w:val="22"/>
          <w:szCs w:val="22"/>
        </w:rPr>
        <w:t xml:space="preserve"> </w:t>
      </w:r>
      <w:r w:rsidR="00C83483" w:rsidRPr="00E9087A">
        <w:rPr>
          <w:rFonts w:ascii="Tahoma" w:hAnsi="Tahoma" w:cs="Tahoma"/>
          <w:sz w:val="22"/>
          <w:szCs w:val="22"/>
        </w:rPr>
        <w:t>ko</w:t>
      </w:r>
      <w:r w:rsidR="000077C8">
        <w:rPr>
          <w:rFonts w:ascii="Tahoma" w:hAnsi="Tahoma" w:cs="Tahoma"/>
          <w:sz w:val="22"/>
          <w:szCs w:val="22"/>
        </w:rPr>
        <w:t>legomis ir</w:t>
      </w:r>
      <w:r w:rsidR="004306E9">
        <w:rPr>
          <w:rFonts w:ascii="Tahoma" w:hAnsi="Tahoma" w:cs="Tahoma"/>
          <w:sz w:val="22"/>
          <w:szCs w:val="22"/>
        </w:rPr>
        <w:t xml:space="preserve"> (</w:t>
      </w:r>
      <w:r w:rsidR="000077C8">
        <w:rPr>
          <w:rFonts w:ascii="Tahoma" w:hAnsi="Tahoma" w:cs="Tahoma"/>
          <w:sz w:val="22"/>
          <w:szCs w:val="22"/>
        </w:rPr>
        <w:t>arba</w:t>
      </w:r>
      <w:r w:rsidR="004306E9">
        <w:rPr>
          <w:rFonts w:ascii="Tahoma" w:hAnsi="Tahoma" w:cs="Tahoma"/>
          <w:sz w:val="22"/>
          <w:szCs w:val="22"/>
        </w:rPr>
        <w:t>)</w:t>
      </w:r>
      <w:r w:rsidR="000077C8">
        <w:rPr>
          <w:rFonts w:ascii="Tahoma" w:hAnsi="Tahoma" w:cs="Tahoma"/>
          <w:sz w:val="22"/>
          <w:szCs w:val="22"/>
        </w:rPr>
        <w:t xml:space="preserve"> </w:t>
      </w:r>
      <w:r>
        <w:rPr>
          <w:rFonts w:ascii="Tahoma" w:hAnsi="Tahoma" w:cs="Tahoma"/>
          <w:sz w:val="22"/>
          <w:szCs w:val="22"/>
        </w:rPr>
        <w:t xml:space="preserve">tiesioginiu </w:t>
      </w:r>
      <w:r w:rsidR="000077C8">
        <w:rPr>
          <w:rFonts w:ascii="Tahoma" w:hAnsi="Tahoma" w:cs="Tahoma"/>
          <w:sz w:val="22"/>
          <w:szCs w:val="22"/>
        </w:rPr>
        <w:t>vadovu;</w:t>
      </w:r>
    </w:p>
    <w:p w14:paraId="218C2B84" w14:textId="77777777" w:rsidR="00024C87" w:rsidRPr="00E9087A" w:rsidRDefault="002671D6" w:rsidP="00BF089F">
      <w:pPr>
        <w:pStyle w:val="ListParagraph"/>
        <w:numPr>
          <w:ilvl w:val="2"/>
          <w:numId w:val="2"/>
        </w:numPr>
        <w:tabs>
          <w:tab w:val="left" w:pos="1560"/>
        </w:tabs>
        <w:ind w:left="0" w:firstLine="851"/>
        <w:jc w:val="both"/>
        <w:textAlignment w:val="baseline"/>
        <w:outlineLvl w:val="2"/>
        <w:rPr>
          <w:rFonts w:ascii="Tahoma" w:hAnsi="Tahoma" w:cs="Tahoma"/>
          <w:sz w:val="22"/>
          <w:szCs w:val="22"/>
        </w:rPr>
      </w:pPr>
      <w:r w:rsidRPr="00E9087A">
        <w:rPr>
          <w:rFonts w:ascii="Tahoma" w:hAnsi="Tahoma" w:cs="Tahoma"/>
          <w:sz w:val="22"/>
          <w:szCs w:val="22"/>
        </w:rPr>
        <w:t>P</w:t>
      </w:r>
      <w:r w:rsidR="00BF089F" w:rsidRPr="00E9087A">
        <w:rPr>
          <w:rFonts w:ascii="Tahoma" w:hAnsi="Tahoma" w:cs="Tahoma"/>
          <w:sz w:val="22"/>
          <w:szCs w:val="22"/>
        </w:rPr>
        <w:t>rodukto vadovas turi atlikti pirminę poreikio analizę: vertinti poreikio kilimo priežastis, aplinkybes, tikslą, norimą pasiekti rezultatą ir pasekmes, atitikimą teisės aktų reikalavimams, įtaką susijusioms paslaugoms, IS bei esančiam IS vystymo darbų planui;</w:t>
      </w:r>
    </w:p>
    <w:p w14:paraId="196E3734" w14:textId="33E1C931" w:rsidR="00BF089F" w:rsidRPr="00E9087A" w:rsidRDefault="002671D6" w:rsidP="00BF089F">
      <w:pPr>
        <w:pStyle w:val="ListParagraph"/>
        <w:numPr>
          <w:ilvl w:val="2"/>
          <w:numId w:val="2"/>
        </w:numPr>
        <w:tabs>
          <w:tab w:val="left" w:pos="1560"/>
        </w:tabs>
        <w:ind w:left="0" w:firstLine="851"/>
        <w:jc w:val="both"/>
        <w:textAlignment w:val="baseline"/>
        <w:outlineLvl w:val="2"/>
        <w:rPr>
          <w:rFonts w:ascii="Tahoma" w:hAnsi="Tahoma" w:cs="Tahoma"/>
          <w:sz w:val="22"/>
          <w:szCs w:val="22"/>
        </w:rPr>
      </w:pPr>
      <w:r w:rsidRPr="00E9087A">
        <w:rPr>
          <w:rFonts w:ascii="Tahoma" w:hAnsi="Tahoma" w:cs="Tahoma"/>
          <w:sz w:val="22"/>
          <w:szCs w:val="22"/>
        </w:rPr>
        <w:t>P</w:t>
      </w:r>
      <w:r w:rsidR="00171BEC" w:rsidRPr="00E9087A">
        <w:rPr>
          <w:rFonts w:ascii="Tahoma" w:hAnsi="Tahoma" w:cs="Tahoma"/>
          <w:sz w:val="22"/>
          <w:szCs w:val="22"/>
        </w:rPr>
        <w:t>rodukto vadovas, esant poreikiui pasitelk</w:t>
      </w:r>
      <w:r w:rsidR="004306E9">
        <w:rPr>
          <w:rFonts w:ascii="Tahoma" w:hAnsi="Tahoma" w:cs="Tahoma"/>
          <w:sz w:val="22"/>
          <w:szCs w:val="22"/>
        </w:rPr>
        <w:t>damas</w:t>
      </w:r>
      <w:r w:rsidR="00171BEC" w:rsidRPr="00E9087A">
        <w:rPr>
          <w:rFonts w:ascii="Tahoma" w:hAnsi="Tahoma" w:cs="Tahoma"/>
          <w:sz w:val="22"/>
          <w:szCs w:val="22"/>
        </w:rPr>
        <w:t xml:space="preserve"> </w:t>
      </w:r>
      <w:r w:rsidR="00C94CE8">
        <w:rPr>
          <w:rFonts w:ascii="Tahoma" w:hAnsi="Tahoma" w:cs="Tahoma"/>
          <w:sz w:val="22"/>
          <w:szCs w:val="22"/>
        </w:rPr>
        <w:t>reikiamus specialistus</w:t>
      </w:r>
      <w:r w:rsidR="00171BEC" w:rsidRPr="00E9087A">
        <w:rPr>
          <w:rFonts w:ascii="Tahoma" w:hAnsi="Tahoma" w:cs="Tahoma"/>
          <w:sz w:val="22"/>
          <w:szCs w:val="22"/>
        </w:rPr>
        <w:t xml:space="preserve">, turi atlikti susijusių su </w:t>
      </w:r>
      <w:r w:rsidR="008C17E1">
        <w:rPr>
          <w:rFonts w:ascii="Tahoma" w:hAnsi="Tahoma" w:cs="Tahoma"/>
          <w:sz w:val="22"/>
          <w:szCs w:val="22"/>
        </w:rPr>
        <w:t>poreikiu</w:t>
      </w:r>
      <w:r w:rsidR="008C17E1" w:rsidRPr="00E9087A">
        <w:rPr>
          <w:rFonts w:ascii="Tahoma" w:hAnsi="Tahoma" w:cs="Tahoma"/>
          <w:sz w:val="22"/>
          <w:szCs w:val="22"/>
        </w:rPr>
        <w:t xml:space="preserve"> </w:t>
      </w:r>
      <w:r w:rsidR="00171BEC" w:rsidRPr="00E9087A">
        <w:rPr>
          <w:rFonts w:ascii="Tahoma" w:hAnsi="Tahoma" w:cs="Tahoma"/>
          <w:sz w:val="22"/>
          <w:szCs w:val="22"/>
        </w:rPr>
        <w:t xml:space="preserve">veiklos procesų analizę bei įvertinti </w:t>
      </w:r>
      <w:r w:rsidR="00AA1A54">
        <w:rPr>
          <w:rFonts w:ascii="Tahoma" w:hAnsi="Tahoma" w:cs="Tahoma"/>
          <w:sz w:val="22"/>
          <w:szCs w:val="22"/>
        </w:rPr>
        <w:t>jo</w:t>
      </w:r>
      <w:r w:rsidR="00AA1A54" w:rsidRPr="00E9087A">
        <w:rPr>
          <w:rFonts w:ascii="Tahoma" w:hAnsi="Tahoma" w:cs="Tahoma"/>
          <w:sz w:val="22"/>
          <w:szCs w:val="22"/>
        </w:rPr>
        <w:t xml:space="preserve"> </w:t>
      </w:r>
      <w:r w:rsidR="008C17E1">
        <w:rPr>
          <w:rFonts w:ascii="Tahoma" w:hAnsi="Tahoma" w:cs="Tahoma"/>
          <w:sz w:val="22"/>
          <w:szCs w:val="22"/>
        </w:rPr>
        <w:t>apimtį:</w:t>
      </w:r>
      <w:r w:rsidR="00171BEC" w:rsidRPr="00E9087A">
        <w:rPr>
          <w:rFonts w:ascii="Tahoma" w:hAnsi="Tahoma" w:cs="Tahoma"/>
          <w:sz w:val="22"/>
          <w:szCs w:val="22"/>
        </w:rPr>
        <w:t xml:space="preserve"> kiek </w:t>
      </w:r>
      <w:r w:rsidR="004306E9">
        <w:rPr>
          <w:rFonts w:ascii="Tahoma" w:hAnsi="Tahoma" w:cs="Tahoma"/>
          <w:sz w:val="22"/>
          <w:szCs w:val="22"/>
        </w:rPr>
        <w:t xml:space="preserve">ir kokių </w:t>
      </w:r>
      <w:r w:rsidR="00171BEC" w:rsidRPr="00E9087A">
        <w:rPr>
          <w:rFonts w:ascii="Tahoma" w:hAnsi="Tahoma" w:cs="Tahoma"/>
          <w:sz w:val="22"/>
          <w:szCs w:val="22"/>
        </w:rPr>
        <w:t>veiklos procesų, sistemų, paslaugos teikimo kanalų ir būdų, išorinių ir vidinių naudotojų, tipinių techninių sąlygų, sutarčių pasikeitimų apims būsimas pokytis</w:t>
      </w:r>
      <w:r w:rsidR="00B94A48" w:rsidRPr="00E9087A">
        <w:rPr>
          <w:rFonts w:ascii="Tahoma" w:hAnsi="Tahoma" w:cs="Tahoma"/>
          <w:sz w:val="22"/>
          <w:szCs w:val="22"/>
        </w:rPr>
        <w:t>,</w:t>
      </w:r>
      <w:r w:rsidR="00171BEC" w:rsidRPr="00E9087A">
        <w:rPr>
          <w:rFonts w:ascii="Tahoma" w:hAnsi="Tahoma" w:cs="Tahoma"/>
          <w:sz w:val="22"/>
          <w:szCs w:val="22"/>
        </w:rPr>
        <w:t xml:space="preserve"> ar pokytis atitinka </w:t>
      </w:r>
      <w:r w:rsidR="001C2FFA" w:rsidRPr="001C2FFA">
        <w:rPr>
          <w:rFonts w:ascii="Tahoma" w:hAnsi="Tahoma" w:cs="Tahoma"/>
          <w:sz w:val="22"/>
          <w:szCs w:val="22"/>
        </w:rPr>
        <w:t>2016 m. balandžio 27 d. Europos Parlamento ir Tarybos reglament</w:t>
      </w:r>
      <w:r w:rsidR="001C2FFA">
        <w:rPr>
          <w:rFonts w:ascii="Tahoma" w:hAnsi="Tahoma" w:cs="Tahoma"/>
          <w:sz w:val="22"/>
          <w:szCs w:val="22"/>
        </w:rPr>
        <w:t>o</w:t>
      </w:r>
      <w:r w:rsidR="001C2FFA" w:rsidRPr="001C2FFA">
        <w:rPr>
          <w:rFonts w:ascii="Tahoma" w:hAnsi="Tahoma" w:cs="Tahoma"/>
          <w:sz w:val="22"/>
          <w:szCs w:val="22"/>
        </w:rPr>
        <w:t xml:space="preserve"> (ES) 2016/679 dėl fizinių asmenų apsaugos tvarkant asmens duomenis ir dėl laisvo tokių duomenų judėjimo ir kuriuo panaikinama Direktyva 95/46/EB (Bendrasis duomenų apsaugos reglamentas)</w:t>
      </w:r>
      <w:r w:rsidR="001C2FFA">
        <w:rPr>
          <w:rFonts w:ascii="Tahoma" w:hAnsi="Tahoma" w:cs="Tahoma"/>
          <w:sz w:val="22"/>
          <w:szCs w:val="22"/>
        </w:rPr>
        <w:t xml:space="preserve"> (toliau – </w:t>
      </w:r>
      <w:r w:rsidR="00171BEC" w:rsidRPr="00E9087A">
        <w:rPr>
          <w:rFonts w:ascii="Tahoma" w:hAnsi="Tahoma" w:cs="Tahoma"/>
          <w:sz w:val="22"/>
          <w:szCs w:val="22"/>
        </w:rPr>
        <w:t>BDAR</w:t>
      </w:r>
      <w:r w:rsidR="001C2FFA">
        <w:rPr>
          <w:rFonts w:ascii="Tahoma" w:hAnsi="Tahoma" w:cs="Tahoma"/>
          <w:sz w:val="22"/>
          <w:szCs w:val="22"/>
        </w:rPr>
        <w:t>)</w:t>
      </w:r>
      <w:r w:rsidR="00171BEC" w:rsidRPr="00E9087A">
        <w:rPr>
          <w:rFonts w:ascii="Tahoma" w:hAnsi="Tahoma" w:cs="Tahoma"/>
          <w:sz w:val="22"/>
          <w:szCs w:val="22"/>
        </w:rPr>
        <w:t xml:space="preserve"> reikalavimus</w:t>
      </w:r>
      <w:r w:rsidR="00AA1A54">
        <w:rPr>
          <w:rFonts w:ascii="Tahoma" w:hAnsi="Tahoma" w:cs="Tahoma"/>
          <w:sz w:val="22"/>
          <w:szCs w:val="22"/>
        </w:rPr>
        <w:t>, lėšų poreikį</w:t>
      </w:r>
      <w:r w:rsidR="00C94CE8">
        <w:rPr>
          <w:rFonts w:ascii="Tahoma" w:hAnsi="Tahoma" w:cs="Tahoma"/>
          <w:sz w:val="22"/>
          <w:szCs w:val="22"/>
        </w:rPr>
        <w:t xml:space="preserve"> ir pan</w:t>
      </w:r>
      <w:r w:rsidR="00171BEC" w:rsidRPr="00E9087A">
        <w:rPr>
          <w:rFonts w:ascii="Tahoma" w:hAnsi="Tahoma" w:cs="Tahoma"/>
          <w:sz w:val="22"/>
          <w:szCs w:val="22"/>
        </w:rPr>
        <w:t xml:space="preserve">. Jei </w:t>
      </w:r>
      <w:r w:rsidR="00FC6FD5" w:rsidRPr="00E9087A">
        <w:rPr>
          <w:rFonts w:ascii="Tahoma" w:hAnsi="Tahoma" w:cs="Tahoma"/>
          <w:sz w:val="22"/>
          <w:szCs w:val="22"/>
        </w:rPr>
        <w:t>IS vystymo poreikis</w:t>
      </w:r>
      <w:r w:rsidR="00171BEC" w:rsidRPr="00E9087A">
        <w:rPr>
          <w:rFonts w:ascii="Tahoma" w:hAnsi="Tahoma" w:cs="Tahoma"/>
          <w:sz w:val="22"/>
          <w:szCs w:val="22"/>
        </w:rPr>
        <w:t xml:space="preserve"> apim</w:t>
      </w:r>
      <w:r w:rsidR="006626D3" w:rsidRPr="00E9087A">
        <w:rPr>
          <w:rFonts w:ascii="Tahoma" w:hAnsi="Tahoma" w:cs="Tahoma"/>
          <w:sz w:val="22"/>
          <w:szCs w:val="22"/>
        </w:rPr>
        <w:t>a</w:t>
      </w:r>
      <w:r w:rsidR="00171BEC" w:rsidRPr="00E9087A">
        <w:rPr>
          <w:rFonts w:ascii="Tahoma" w:hAnsi="Tahoma" w:cs="Tahoma"/>
          <w:sz w:val="22"/>
          <w:szCs w:val="22"/>
        </w:rPr>
        <w:t xml:space="preserve"> kelias </w:t>
      </w:r>
      <w:r w:rsidR="00B94A48" w:rsidRPr="00E9087A">
        <w:rPr>
          <w:rFonts w:ascii="Tahoma" w:hAnsi="Tahoma" w:cs="Tahoma"/>
          <w:sz w:val="22"/>
          <w:szCs w:val="22"/>
        </w:rPr>
        <w:t>IS,</w:t>
      </w:r>
      <w:r w:rsidR="00171BEC" w:rsidRPr="00E9087A">
        <w:rPr>
          <w:rFonts w:ascii="Tahoma" w:hAnsi="Tahoma" w:cs="Tahoma"/>
          <w:sz w:val="22"/>
          <w:szCs w:val="22"/>
        </w:rPr>
        <w:t xml:space="preserve"> į apimties vertinimą turi būti įtraukti susijusių </w:t>
      </w:r>
      <w:r w:rsidR="004E102D">
        <w:rPr>
          <w:rFonts w:ascii="Tahoma" w:hAnsi="Tahoma" w:cs="Tahoma"/>
          <w:sz w:val="22"/>
          <w:szCs w:val="22"/>
        </w:rPr>
        <w:t xml:space="preserve">IS </w:t>
      </w:r>
      <w:r w:rsidR="000077C8">
        <w:rPr>
          <w:rFonts w:ascii="Tahoma" w:hAnsi="Tahoma" w:cs="Tahoma"/>
          <w:sz w:val="22"/>
          <w:szCs w:val="22"/>
        </w:rPr>
        <w:t>produktų vadovai;</w:t>
      </w:r>
    </w:p>
    <w:p w14:paraId="34488DF9" w14:textId="7A8CE018" w:rsidR="00B94A48" w:rsidRPr="00E9087A" w:rsidRDefault="00B94A48" w:rsidP="00BF089F">
      <w:pPr>
        <w:pStyle w:val="ListParagraph"/>
        <w:numPr>
          <w:ilvl w:val="2"/>
          <w:numId w:val="2"/>
        </w:numPr>
        <w:tabs>
          <w:tab w:val="left" w:pos="1560"/>
        </w:tabs>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po atliktos analizės bei vertinimo, Produkto vadovas </w:t>
      </w:r>
      <w:r w:rsidR="00BD0B5F">
        <w:rPr>
          <w:rFonts w:ascii="Tahoma" w:hAnsi="Tahoma" w:cs="Tahoma"/>
          <w:sz w:val="22"/>
          <w:szCs w:val="22"/>
        </w:rPr>
        <w:t xml:space="preserve">IS vystymo </w:t>
      </w:r>
      <w:r w:rsidRPr="00E9087A">
        <w:rPr>
          <w:rFonts w:ascii="Tahoma" w:hAnsi="Tahoma" w:cs="Tahoma"/>
          <w:sz w:val="22"/>
          <w:szCs w:val="22"/>
        </w:rPr>
        <w:t xml:space="preserve">poreikį </w:t>
      </w:r>
      <w:r w:rsidR="00BD0B5F">
        <w:rPr>
          <w:rFonts w:ascii="Tahoma" w:hAnsi="Tahoma" w:cs="Tahoma"/>
          <w:sz w:val="22"/>
          <w:szCs w:val="22"/>
        </w:rPr>
        <w:t xml:space="preserve">pagal poreikį </w:t>
      </w:r>
      <w:r w:rsidRPr="00E9087A">
        <w:rPr>
          <w:rFonts w:ascii="Tahoma" w:hAnsi="Tahoma" w:cs="Tahoma"/>
          <w:sz w:val="22"/>
          <w:szCs w:val="22"/>
        </w:rPr>
        <w:t>suderin</w:t>
      </w:r>
      <w:r w:rsidR="00BD0B5F">
        <w:rPr>
          <w:rFonts w:ascii="Tahoma" w:hAnsi="Tahoma" w:cs="Tahoma"/>
          <w:sz w:val="22"/>
          <w:szCs w:val="22"/>
        </w:rPr>
        <w:t>a</w:t>
      </w:r>
      <w:r w:rsidRPr="00E9087A">
        <w:rPr>
          <w:rFonts w:ascii="Tahoma" w:hAnsi="Tahoma" w:cs="Tahoma"/>
          <w:sz w:val="22"/>
          <w:szCs w:val="22"/>
        </w:rPr>
        <w:t xml:space="preserve"> su IS </w:t>
      </w:r>
      <w:r w:rsidR="00B620F5">
        <w:rPr>
          <w:rFonts w:ascii="Tahoma" w:hAnsi="Tahoma" w:cs="Tahoma"/>
          <w:sz w:val="22"/>
          <w:szCs w:val="22"/>
        </w:rPr>
        <w:t>v</w:t>
      </w:r>
      <w:r w:rsidR="00B620F5" w:rsidRPr="00E9087A">
        <w:rPr>
          <w:rFonts w:ascii="Tahoma" w:hAnsi="Tahoma" w:cs="Tahoma"/>
          <w:sz w:val="22"/>
          <w:szCs w:val="22"/>
        </w:rPr>
        <w:t xml:space="preserve">aldytoju </w:t>
      </w:r>
      <w:r w:rsidRPr="00E9087A">
        <w:rPr>
          <w:rFonts w:ascii="Tahoma" w:hAnsi="Tahoma" w:cs="Tahoma"/>
          <w:sz w:val="22"/>
          <w:szCs w:val="22"/>
        </w:rPr>
        <w:t>ir</w:t>
      </w:r>
      <w:r w:rsidR="003D51C0">
        <w:rPr>
          <w:rFonts w:ascii="Tahoma" w:hAnsi="Tahoma" w:cs="Tahoma"/>
          <w:sz w:val="22"/>
          <w:szCs w:val="22"/>
        </w:rPr>
        <w:t xml:space="preserve"> turi</w:t>
      </w:r>
      <w:r w:rsidRPr="00E9087A">
        <w:rPr>
          <w:rFonts w:ascii="Tahoma" w:hAnsi="Tahoma" w:cs="Tahoma"/>
          <w:sz w:val="22"/>
          <w:szCs w:val="22"/>
        </w:rPr>
        <w:t xml:space="preserve"> priimti sprendimą </w:t>
      </w:r>
      <w:r w:rsidR="00AA1A54">
        <w:rPr>
          <w:rFonts w:ascii="Tahoma" w:hAnsi="Tahoma" w:cs="Tahoma"/>
          <w:sz w:val="22"/>
          <w:szCs w:val="22"/>
        </w:rPr>
        <w:t xml:space="preserve">dėl </w:t>
      </w:r>
      <w:r w:rsidRPr="00E9087A">
        <w:rPr>
          <w:rFonts w:ascii="Tahoma" w:hAnsi="Tahoma" w:cs="Tahoma"/>
          <w:sz w:val="22"/>
          <w:szCs w:val="22"/>
        </w:rPr>
        <w:t>tvirtini</w:t>
      </w:r>
      <w:r w:rsidR="00AA1A54">
        <w:rPr>
          <w:rFonts w:ascii="Tahoma" w:hAnsi="Tahoma" w:cs="Tahoma"/>
          <w:sz w:val="22"/>
          <w:szCs w:val="22"/>
        </w:rPr>
        <w:t>mo</w:t>
      </w:r>
      <w:r w:rsidRPr="00E9087A">
        <w:rPr>
          <w:rFonts w:ascii="Tahoma" w:hAnsi="Tahoma" w:cs="Tahoma"/>
          <w:sz w:val="22"/>
          <w:szCs w:val="22"/>
        </w:rPr>
        <w:t xml:space="preserve"> įgyvendinimui</w:t>
      </w:r>
      <w:r w:rsidR="000077C8">
        <w:rPr>
          <w:rFonts w:ascii="Tahoma" w:hAnsi="Tahoma" w:cs="Tahoma"/>
          <w:sz w:val="22"/>
          <w:szCs w:val="22"/>
        </w:rPr>
        <w:t>;</w:t>
      </w:r>
    </w:p>
    <w:p w14:paraId="5E7B5941" w14:textId="748E5A6C" w:rsidR="00B94A48" w:rsidRPr="000077C8" w:rsidRDefault="00B94A48" w:rsidP="00BF089F">
      <w:pPr>
        <w:pStyle w:val="ListParagraph"/>
        <w:numPr>
          <w:ilvl w:val="2"/>
          <w:numId w:val="2"/>
        </w:numPr>
        <w:tabs>
          <w:tab w:val="left" w:pos="1560"/>
        </w:tabs>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patvirtintus poreikius Produkto vadovas turi įtraukti </w:t>
      </w:r>
      <w:r w:rsidRPr="000077C8">
        <w:rPr>
          <w:rFonts w:ascii="Tahoma" w:hAnsi="Tahoma" w:cs="Tahoma"/>
          <w:sz w:val="22"/>
          <w:szCs w:val="22"/>
        </w:rPr>
        <w:t xml:space="preserve">į Produkto IS vystymo </w:t>
      </w:r>
      <w:r w:rsidR="00BD0B5F">
        <w:rPr>
          <w:rFonts w:ascii="Tahoma" w:hAnsi="Tahoma" w:cs="Tahoma"/>
          <w:sz w:val="22"/>
          <w:szCs w:val="22"/>
        </w:rPr>
        <w:t xml:space="preserve"> planą</w:t>
      </w:r>
      <w:r w:rsidR="00BD0B5F" w:rsidRPr="000077C8">
        <w:rPr>
          <w:rFonts w:ascii="Tahoma" w:hAnsi="Tahoma" w:cs="Tahoma"/>
          <w:sz w:val="22"/>
          <w:szCs w:val="22"/>
        </w:rPr>
        <w:t xml:space="preserve"> </w:t>
      </w:r>
      <w:r w:rsidRPr="000077C8">
        <w:rPr>
          <w:rFonts w:ascii="Tahoma" w:hAnsi="Tahoma" w:cs="Tahoma"/>
          <w:sz w:val="22"/>
          <w:szCs w:val="22"/>
        </w:rPr>
        <w:t>(Roadmap).</w:t>
      </w:r>
    </w:p>
    <w:p w14:paraId="3D1BFD9D" w14:textId="29F9550F" w:rsidR="00B94A48" w:rsidRPr="00E9087A" w:rsidRDefault="00B94A48" w:rsidP="00B94A48">
      <w:pPr>
        <w:pStyle w:val="ListParagraph"/>
        <w:numPr>
          <w:ilvl w:val="0"/>
          <w:numId w:val="2"/>
        </w:numPr>
        <w:ind w:left="0" w:firstLine="851"/>
        <w:jc w:val="both"/>
        <w:textAlignment w:val="baseline"/>
        <w:outlineLvl w:val="2"/>
        <w:rPr>
          <w:rFonts w:ascii="Tahoma" w:hAnsi="Tahoma" w:cs="Tahoma"/>
          <w:sz w:val="22"/>
          <w:szCs w:val="22"/>
        </w:rPr>
      </w:pPr>
      <w:r w:rsidRPr="00B85D18">
        <w:rPr>
          <w:rFonts w:ascii="Tahoma" w:hAnsi="Tahoma" w:cs="Tahoma"/>
          <w:sz w:val="22"/>
          <w:szCs w:val="22"/>
        </w:rPr>
        <w:t xml:space="preserve">Sudarant IS vystymo </w:t>
      </w:r>
      <w:r w:rsidR="00533C96" w:rsidRPr="00B85D18">
        <w:rPr>
          <w:rFonts w:ascii="Tahoma" w:hAnsi="Tahoma" w:cs="Tahoma"/>
          <w:sz w:val="22"/>
          <w:szCs w:val="22"/>
        </w:rPr>
        <w:t>planą</w:t>
      </w:r>
      <w:r w:rsidRPr="00E9087A">
        <w:rPr>
          <w:rFonts w:ascii="Tahoma" w:hAnsi="Tahoma" w:cs="Tahoma"/>
          <w:sz w:val="22"/>
          <w:szCs w:val="22"/>
        </w:rPr>
        <w:t xml:space="preserve"> (procesas </w:t>
      </w:r>
      <w:hyperlink r:id="rId28" w:tgtFrame="_blank" w:history="1">
        <w:r w:rsidR="00533C96" w:rsidRPr="00E9087A">
          <w:rPr>
            <w:rStyle w:val="Hyperlink"/>
            <w:rFonts w:ascii="Tahoma" w:hAnsi="Tahoma" w:cs="Tahoma"/>
            <w:sz w:val="22"/>
            <w:szCs w:val="22"/>
          </w:rPr>
          <w:t>Sudaryti IS vystymo planą (</w:t>
        </w:r>
        <w:proofErr w:type="spellStart"/>
        <w:r w:rsidR="00533C96" w:rsidRPr="00E9087A">
          <w:rPr>
            <w:rStyle w:val="Hyperlink"/>
            <w:rFonts w:ascii="Tahoma" w:hAnsi="Tahoma" w:cs="Tahoma"/>
            <w:sz w:val="22"/>
            <w:szCs w:val="22"/>
          </w:rPr>
          <w:t>roadmap</w:t>
        </w:r>
        <w:proofErr w:type="spellEnd"/>
        <w:r w:rsidR="00533C96" w:rsidRPr="00E9087A">
          <w:rPr>
            <w:rStyle w:val="Hyperlink"/>
            <w:rFonts w:ascii="Tahoma" w:hAnsi="Tahoma" w:cs="Tahoma"/>
            <w:sz w:val="22"/>
            <w:szCs w:val="22"/>
          </w:rPr>
          <w:t>)</w:t>
        </w:r>
      </w:hyperlink>
      <w:r w:rsidR="003777E7">
        <w:rPr>
          <w:rStyle w:val="Hyperlink"/>
          <w:rFonts w:ascii="Tahoma" w:hAnsi="Tahoma" w:cs="Tahoma"/>
          <w:sz w:val="22"/>
          <w:szCs w:val="22"/>
        </w:rPr>
        <w:t xml:space="preserve">) </w:t>
      </w:r>
      <w:r w:rsidR="001272A9" w:rsidRPr="00E9087A">
        <w:rPr>
          <w:rFonts w:ascii="Tahoma" w:hAnsi="Tahoma" w:cs="Tahoma"/>
          <w:sz w:val="22"/>
          <w:szCs w:val="22"/>
        </w:rPr>
        <w:t>Produkto vadovui būtina</w:t>
      </w:r>
      <w:r w:rsidRPr="00E9087A">
        <w:rPr>
          <w:rFonts w:ascii="Tahoma" w:hAnsi="Tahoma" w:cs="Tahoma"/>
          <w:sz w:val="22"/>
          <w:szCs w:val="22"/>
        </w:rPr>
        <w:t>:</w:t>
      </w:r>
    </w:p>
    <w:p w14:paraId="75DD3232" w14:textId="49993D1C" w:rsidR="006626D3" w:rsidRPr="00E9087A" w:rsidRDefault="001272A9" w:rsidP="006626D3">
      <w:pPr>
        <w:pStyle w:val="ListParagraph"/>
        <w:numPr>
          <w:ilvl w:val="1"/>
          <w:numId w:val="2"/>
        </w:numPr>
        <w:tabs>
          <w:tab w:val="left" w:pos="1418"/>
        </w:tabs>
        <w:ind w:left="0" w:firstLine="851"/>
        <w:jc w:val="both"/>
        <w:outlineLvl w:val="2"/>
        <w:rPr>
          <w:rFonts w:ascii="Tahoma" w:hAnsi="Tahoma" w:cs="Tahoma"/>
          <w:sz w:val="22"/>
          <w:szCs w:val="22"/>
        </w:rPr>
      </w:pPr>
      <w:r w:rsidRPr="00E9087A">
        <w:rPr>
          <w:rFonts w:ascii="Tahoma" w:hAnsi="Tahoma" w:cs="Tahoma"/>
          <w:sz w:val="22"/>
          <w:szCs w:val="22"/>
        </w:rPr>
        <w:t xml:space="preserve">užregistruoti vystymo poreikius JIRA sistemoje, kurių įgyvendinimo sprendimas yra suderintas su </w:t>
      </w:r>
      <w:r w:rsidR="00C71894">
        <w:rPr>
          <w:rFonts w:ascii="Tahoma" w:hAnsi="Tahoma" w:cs="Tahoma"/>
          <w:sz w:val="22"/>
          <w:szCs w:val="22"/>
        </w:rPr>
        <w:t>IS v</w:t>
      </w:r>
      <w:r w:rsidRPr="00E9087A">
        <w:rPr>
          <w:rFonts w:ascii="Tahoma" w:hAnsi="Tahoma" w:cs="Tahoma"/>
          <w:sz w:val="22"/>
          <w:szCs w:val="22"/>
        </w:rPr>
        <w:t xml:space="preserve">aldytoju ir </w:t>
      </w:r>
      <w:r w:rsidR="00B620F5">
        <w:rPr>
          <w:rFonts w:ascii="Tahoma" w:hAnsi="Tahoma" w:cs="Tahoma"/>
          <w:sz w:val="22"/>
          <w:szCs w:val="22"/>
        </w:rPr>
        <w:t>(</w:t>
      </w:r>
      <w:r w:rsidRPr="00E9087A">
        <w:rPr>
          <w:rFonts w:ascii="Tahoma" w:hAnsi="Tahoma" w:cs="Tahoma"/>
          <w:sz w:val="22"/>
          <w:szCs w:val="22"/>
        </w:rPr>
        <w:t>arba</w:t>
      </w:r>
      <w:r w:rsidR="00B620F5">
        <w:rPr>
          <w:rFonts w:ascii="Tahoma" w:hAnsi="Tahoma" w:cs="Tahoma"/>
          <w:sz w:val="22"/>
          <w:szCs w:val="22"/>
        </w:rPr>
        <w:t>)</w:t>
      </w:r>
      <w:r w:rsidRPr="00E9087A">
        <w:rPr>
          <w:rFonts w:ascii="Tahoma" w:hAnsi="Tahoma" w:cs="Tahoma"/>
          <w:sz w:val="22"/>
          <w:szCs w:val="22"/>
        </w:rPr>
        <w:t xml:space="preserve"> buvo </w:t>
      </w:r>
      <w:r w:rsidR="00B620F5" w:rsidRPr="00E9087A">
        <w:rPr>
          <w:rFonts w:ascii="Tahoma" w:hAnsi="Tahoma" w:cs="Tahoma"/>
          <w:sz w:val="22"/>
          <w:szCs w:val="22"/>
        </w:rPr>
        <w:t>patvirtint</w:t>
      </w:r>
      <w:r w:rsidR="00B620F5">
        <w:rPr>
          <w:rFonts w:ascii="Tahoma" w:hAnsi="Tahoma" w:cs="Tahoma"/>
          <w:sz w:val="22"/>
          <w:szCs w:val="22"/>
        </w:rPr>
        <w:t>i</w:t>
      </w:r>
      <w:r w:rsidR="00B620F5" w:rsidRPr="00E9087A">
        <w:rPr>
          <w:rFonts w:ascii="Tahoma" w:hAnsi="Tahoma" w:cs="Tahoma"/>
          <w:sz w:val="22"/>
          <w:szCs w:val="22"/>
        </w:rPr>
        <w:t xml:space="preserve"> </w:t>
      </w:r>
      <w:r w:rsidR="006626D3" w:rsidRPr="00E9087A">
        <w:rPr>
          <w:rFonts w:ascii="Tahoma" w:hAnsi="Tahoma" w:cs="Tahoma"/>
          <w:sz w:val="22"/>
          <w:szCs w:val="22"/>
        </w:rPr>
        <w:t xml:space="preserve">naudotojų inicijuoti poreikiai (procesas </w:t>
      </w:r>
      <w:hyperlink r:id="rId29" w:history="1">
        <w:r w:rsidR="006626D3" w:rsidRPr="00E9087A">
          <w:rPr>
            <w:rStyle w:val="Hyperlink"/>
            <w:rFonts w:ascii="Tahoma" w:hAnsi="Tahoma" w:cs="Tahoma"/>
            <w:sz w:val="22"/>
            <w:szCs w:val="22"/>
          </w:rPr>
          <w:t>Analizuoti IS vystymo idėjas</w:t>
        </w:r>
      </w:hyperlink>
      <w:r w:rsidR="000077C8">
        <w:rPr>
          <w:rFonts w:ascii="Tahoma" w:hAnsi="Tahoma" w:cs="Tahoma"/>
          <w:sz w:val="22"/>
          <w:szCs w:val="22"/>
        </w:rPr>
        <w:t>);</w:t>
      </w:r>
    </w:p>
    <w:p w14:paraId="41DB90EA" w14:textId="3A68625B" w:rsidR="006626D3" w:rsidRPr="00E9087A" w:rsidRDefault="006626D3" w:rsidP="001272A9">
      <w:pPr>
        <w:pStyle w:val="ListParagraph"/>
        <w:numPr>
          <w:ilvl w:val="1"/>
          <w:numId w:val="2"/>
        </w:numPr>
        <w:tabs>
          <w:tab w:val="left" w:pos="1418"/>
        </w:tabs>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 </w:t>
      </w:r>
      <w:r w:rsidR="001272A9" w:rsidRPr="00E9087A">
        <w:rPr>
          <w:rFonts w:ascii="Tahoma" w:hAnsi="Tahoma" w:cs="Tahoma"/>
          <w:sz w:val="22"/>
          <w:szCs w:val="22"/>
        </w:rPr>
        <w:t>preliminariai įvertinti</w:t>
      </w:r>
      <w:r w:rsidR="0040510E">
        <w:rPr>
          <w:rFonts w:ascii="Tahoma" w:hAnsi="Tahoma" w:cs="Tahoma"/>
          <w:sz w:val="22"/>
          <w:szCs w:val="22"/>
        </w:rPr>
        <w:t xml:space="preserve"> </w:t>
      </w:r>
      <w:r w:rsidR="003777E7">
        <w:rPr>
          <w:rFonts w:ascii="Tahoma" w:hAnsi="Tahoma" w:cs="Tahoma"/>
          <w:sz w:val="22"/>
          <w:szCs w:val="22"/>
        </w:rPr>
        <w:t xml:space="preserve">IS vystymo poreikio </w:t>
      </w:r>
      <w:r w:rsidR="00B620F5" w:rsidRPr="00E9087A">
        <w:rPr>
          <w:rFonts w:ascii="Tahoma" w:hAnsi="Tahoma" w:cs="Tahoma"/>
          <w:sz w:val="22"/>
          <w:szCs w:val="22"/>
        </w:rPr>
        <w:t xml:space="preserve">įgyvendinimą </w:t>
      </w:r>
      <w:r w:rsidR="001272A9" w:rsidRPr="00E9087A">
        <w:rPr>
          <w:rFonts w:ascii="Tahoma" w:hAnsi="Tahoma" w:cs="Tahoma"/>
          <w:sz w:val="22"/>
          <w:szCs w:val="22"/>
        </w:rPr>
        <w:t>valandomis, suderinti su</w:t>
      </w:r>
      <w:r w:rsidRPr="00E9087A">
        <w:rPr>
          <w:rFonts w:ascii="Tahoma" w:hAnsi="Tahoma" w:cs="Tahoma"/>
          <w:sz w:val="22"/>
          <w:szCs w:val="22"/>
        </w:rPr>
        <w:t xml:space="preserve"> susijusių IS produktų vadovais bei poreikį realizuosiančia Kūrėjų komanda;</w:t>
      </w:r>
    </w:p>
    <w:p w14:paraId="1F533874" w14:textId="440F6A5B" w:rsidR="00B94A48" w:rsidRPr="00E9087A" w:rsidRDefault="001272A9" w:rsidP="001272A9">
      <w:pPr>
        <w:pStyle w:val="ListParagraph"/>
        <w:numPr>
          <w:ilvl w:val="1"/>
          <w:numId w:val="2"/>
        </w:numPr>
        <w:tabs>
          <w:tab w:val="left" w:pos="1418"/>
        </w:tabs>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prioretizuoti </w:t>
      </w:r>
      <w:r w:rsidR="003777E7">
        <w:rPr>
          <w:rFonts w:ascii="Tahoma" w:hAnsi="Tahoma" w:cs="Tahoma"/>
          <w:sz w:val="22"/>
          <w:szCs w:val="22"/>
        </w:rPr>
        <w:t xml:space="preserve">IS vystymo </w:t>
      </w:r>
      <w:r w:rsidRPr="00E9087A">
        <w:rPr>
          <w:rFonts w:ascii="Tahoma" w:hAnsi="Tahoma" w:cs="Tahoma"/>
          <w:sz w:val="22"/>
          <w:szCs w:val="22"/>
        </w:rPr>
        <w:t>poreikius</w:t>
      </w:r>
      <w:r w:rsidR="00984DFF" w:rsidRPr="00E9087A">
        <w:rPr>
          <w:rFonts w:ascii="Tahoma" w:hAnsi="Tahoma" w:cs="Tahoma"/>
          <w:sz w:val="22"/>
          <w:szCs w:val="22"/>
        </w:rPr>
        <w:t xml:space="preserve"> ir </w:t>
      </w:r>
      <w:r w:rsidRPr="00E9087A">
        <w:rPr>
          <w:rFonts w:ascii="Tahoma" w:hAnsi="Tahoma" w:cs="Tahoma"/>
          <w:sz w:val="22"/>
          <w:szCs w:val="22"/>
        </w:rPr>
        <w:t>nurod</w:t>
      </w:r>
      <w:r w:rsidR="00984DFF" w:rsidRPr="00E9087A">
        <w:rPr>
          <w:rFonts w:ascii="Tahoma" w:hAnsi="Tahoma" w:cs="Tahoma"/>
          <w:sz w:val="22"/>
          <w:szCs w:val="22"/>
        </w:rPr>
        <w:t>yti</w:t>
      </w:r>
      <w:r w:rsidRPr="00E9087A">
        <w:rPr>
          <w:rFonts w:ascii="Tahoma" w:hAnsi="Tahoma" w:cs="Tahoma"/>
          <w:sz w:val="22"/>
          <w:szCs w:val="22"/>
        </w:rPr>
        <w:t xml:space="preserve"> planuojamus įgyvendinimo pradžios (</w:t>
      </w:r>
      <w:r w:rsidR="00B0182F">
        <w:rPr>
          <w:rFonts w:ascii="Tahoma" w:hAnsi="Tahoma" w:cs="Tahoma"/>
          <w:sz w:val="22"/>
          <w:szCs w:val="22"/>
        </w:rPr>
        <w:t xml:space="preserve">angl. </w:t>
      </w:r>
      <w:r w:rsidRPr="00B85D18">
        <w:rPr>
          <w:rFonts w:ascii="Tahoma" w:hAnsi="Tahoma" w:cs="Tahoma"/>
          <w:i/>
          <w:sz w:val="22"/>
          <w:szCs w:val="22"/>
        </w:rPr>
        <w:t xml:space="preserve">Start </w:t>
      </w:r>
      <w:proofErr w:type="spellStart"/>
      <w:r w:rsidRPr="00B85D18">
        <w:rPr>
          <w:rFonts w:ascii="Tahoma" w:hAnsi="Tahoma" w:cs="Tahoma"/>
          <w:i/>
          <w:sz w:val="22"/>
          <w:szCs w:val="22"/>
        </w:rPr>
        <w:t>date</w:t>
      </w:r>
      <w:proofErr w:type="spellEnd"/>
      <w:r w:rsidRPr="00E9087A">
        <w:rPr>
          <w:rFonts w:ascii="Tahoma" w:hAnsi="Tahoma" w:cs="Tahoma"/>
          <w:sz w:val="22"/>
          <w:szCs w:val="22"/>
        </w:rPr>
        <w:t>) ir pabaigos (</w:t>
      </w:r>
      <w:r w:rsidR="00B0182F">
        <w:rPr>
          <w:rFonts w:ascii="Tahoma" w:hAnsi="Tahoma" w:cs="Tahoma"/>
          <w:sz w:val="22"/>
          <w:szCs w:val="22"/>
        </w:rPr>
        <w:t xml:space="preserve">angl. </w:t>
      </w:r>
      <w:proofErr w:type="spellStart"/>
      <w:r w:rsidRPr="00B85D18">
        <w:rPr>
          <w:rFonts w:ascii="Tahoma" w:hAnsi="Tahoma" w:cs="Tahoma"/>
          <w:i/>
          <w:sz w:val="22"/>
          <w:szCs w:val="22"/>
        </w:rPr>
        <w:t>End</w:t>
      </w:r>
      <w:proofErr w:type="spellEnd"/>
      <w:r w:rsidRPr="00B85D18">
        <w:rPr>
          <w:rFonts w:ascii="Tahoma" w:hAnsi="Tahoma" w:cs="Tahoma"/>
          <w:i/>
          <w:sz w:val="22"/>
          <w:szCs w:val="22"/>
        </w:rPr>
        <w:t xml:space="preserve"> </w:t>
      </w:r>
      <w:proofErr w:type="spellStart"/>
      <w:r w:rsidRPr="00B85D18">
        <w:rPr>
          <w:rFonts w:ascii="Tahoma" w:hAnsi="Tahoma" w:cs="Tahoma"/>
          <w:i/>
          <w:sz w:val="22"/>
          <w:szCs w:val="22"/>
        </w:rPr>
        <w:t>date</w:t>
      </w:r>
      <w:proofErr w:type="spellEnd"/>
      <w:r w:rsidRPr="00E9087A">
        <w:rPr>
          <w:rFonts w:ascii="Tahoma" w:hAnsi="Tahoma" w:cs="Tahoma"/>
          <w:sz w:val="22"/>
          <w:szCs w:val="22"/>
        </w:rPr>
        <w:t>) terminus</w:t>
      </w:r>
      <w:r w:rsidR="006626D3" w:rsidRPr="00E9087A">
        <w:rPr>
          <w:rFonts w:ascii="Tahoma" w:hAnsi="Tahoma" w:cs="Tahoma"/>
          <w:sz w:val="22"/>
          <w:szCs w:val="22"/>
        </w:rPr>
        <w:t>, kurie</w:t>
      </w:r>
      <w:r w:rsidR="000B1C7C">
        <w:rPr>
          <w:rFonts w:ascii="Tahoma" w:hAnsi="Tahoma" w:cs="Tahoma"/>
          <w:sz w:val="22"/>
          <w:szCs w:val="22"/>
        </w:rPr>
        <w:t xml:space="preserve"> pagal poreikį</w:t>
      </w:r>
      <w:r w:rsidR="006626D3" w:rsidRPr="00E9087A">
        <w:rPr>
          <w:rFonts w:ascii="Tahoma" w:hAnsi="Tahoma" w:cs="Tahoma"/>
          <w:sz w:val="22"/>
          <w:szCs w:val="22"/>
        </w:rPr>
        <w:t xml:space="preserve">  s</w:t>
      </w:r>
      <w:r w:rsidRPr="00E9087A">
        <w:rPr>
          <w:rFonts w:ascii="Tahoma" w:hAnsi="Tahoma" w:cs="Tahoma"/>
          <w:sz w:val="22"/>
          <w:szCs w:val="22"/>
        </w:rPr>
        <w:t>uderin</w:t>
      </w:r>
      <w:r w:rsidR="000B1C7C">
        <w:rPr>
          <w:rFonts w:ascii="Tahoma" w:hAnsi="Tahoma" w:cs="Tahoma"/>
          <w:sz w:val="22"/>
          <w:szCs w:val="22"/>
        </w:rPr>
        <w:t>ami</w:t>
      </w:r>
      <w:r w:rsidRPr="00E9087A">
        <w:rPr>
          <w:rFonts w:ascii="Tahoma" w:hAnsi="Tahoma" w:cs="Tahoma"/>
          <w:sz w:val="22"/>
          <w:szCs w:val="22"/>
        </w:rPr>
        <w:t xml:space="preserve"> </w:t>
      </w:r>
      <w:r w:rsidR="000077C8">
        <w:rPr>
          <w:rFonts w:ascii="Tahoma" w:hAnsi="Tahoma" w:cs="Tahoma"/>
          <w:sz w:val="22"/>
          <w:szCs w:val="22"/>
        </w:rPr>
        <w:t xml:space="preserve">su </w:t>
      </w:r>
      <w:r w:rsidR="00B620F5">
        <w:rPr>
          <w:rFonts w:ascii="Tahoma" w:hAnsi="Tahoma" w:cs="Tahoma"/>
          <w:sz w:val="22"/>
          <w:szCs w:val="22"/>
        </w:rPr>
        <w:t>IS valdytoju</w:t>
      </w:r>
      <w:r w:rsidR="000077C8">
        <w:rPr>
          <w:rFonts w:ascii="Tahoma" w:hAnsi="Tahoma" w:cs="Tahoma"/>
          <w:sz w:val="22"/>
          <w:szCs w:val="22"/>
        </w:rPr>
        <w:t>.</w:t>
      </w:r>
    </w:p>
    <w:p w14:paraId="56A96CA4" w14:textId="4E07235A" w:rsidR="006626D3" w:rsidRPr="00E9087A" w:rsidRDefault="006626D3" w:rsidP="006626D3">
      <w:pPr>
        <w:pStyle w:val="ListParagraph"/>
        <w:numPr>
          <w:ilvl w:val="0"/>
          <w:numId w:val="2"/>
        </w:numPr>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Produkto vadovui pristačius sudarytą IS vystymo </w:t>
      </w:r>
      <w:r w:rsidR="00533C96" w:rsidRPr="00E9087A">
        <w:rPr>
          <w:rFonts w:ascii="Tahoma" w:hAnsi="Tahoma" w:cs="Tahoma"/>
          <w:sz w:val="22"/>
          <w:szCs w:val="22"/>
        </w:rPr>
        <w:t>planą</w:t>
      </w:r>
      <w:r w:rsidR="00324868" w:rsidRPr="00E9087A">
        <w:rPr>
          <w:rFonts w:ascii="Tahoma" w:hAnsi="Tahoma" w:cs="Tahoma"/>
          <w:sz w:val="22"/>
          <w:szCs w:val="22"/>
        </w:rPr>
        <w:t>,</w:t>
      </w:r>
      <w:r w:rsidRPr="00E9087A">
        <w:rPr>
          <w:rFonts w:ascii="Tahoma" w:hAnsi="Tahoma" w:cs="Tahoma"/>
          <w:sz w:val="22"/>
          <w:szCs w:val="22"/>
        </w:rPr>
        <w:t xml:space="preserve"> Įmonės </w:t>
      </w:r>
      <w:r w:rsidR="009F218F">
        <w:rPr>
          <w:rFonts w:ascii="Tahoma" w:hAnsi="Tahoma" w:cs="Tahoma"/>
          <w:sz w:val="22"/>
          <w:szCs w:val="22"/>
        </w:rPr>
        <w:t>Pakeitim</w:t>
      </w:r>
      <w:r w:rsidR="00511CAC">
        <w:rPr>
          <w:rFonts w:ascii="Tahoma" w:hAnsi="Tahoma" w:cs="Tahoma"/>
          <w:sz w:val="22"/>
          <w:szCs w:val="22"/>
        </w:rPr>
        <w:t>ų</w:t>
      </w:r>
      <w:r w:rsidR="009F218F" w:rsidRPr="00E9087A">
        <w:rPr>
          <w:rFonts w:ascii="Tahoma" w:hAnsi="Tahoma" w:cs="Tahoma"/>
          <w:sz w:val="22"/>
          <w:szCs w:val="22"/>
        </w:rPr>
        <w:t xml:space="preserve"> </w:t>
      </w:r>
      <w:r w:rsidR="009F218F">
        <w:rPr>
          <w:rFonts w:ascii="Tahoma" w:hAnsi="Tahoma" w:cs="Tahoma"/>
          <w:sz w:val="22"/>
          <w:szCs w:val="22"/>
        </w:rPr>
        <w:t>valdymo</w:t>
      </w:r>
      <w:r w:rsidR="009F218F" w:rsidRPr="00E9087A">
        <w:rPr>
          <w:rFonts w:ascii="Tahoma" w:hAnsi="Tahoma" w:cs="Tahoma"/>
          <w:sz w:val="22"/>
          <w:szCs w:val="22"/>
        </w:rPr>
        <w:t xml:space="preserve"> </w:t>
      </w:r>
      <w:r w:rsidRPr="00E9087A">
        <w:rPr>
          <w:rFonts w:ascii="Tahoma" w:hAnsi="Tahoma" w:cs="Tahoma"/>
          <w:sz w:val="22"/>
          <w:szCs w:val="22"/>
        </w:rPr>
        <w:t>komitetas pagal poreikį priima sprendimus</w:t>
      </w:r>
      <w:r w:rsidR="00324868" w:rsidRPr="00E9087A">
        <w:rPr>
          <w:rFonts w:ascii="Tahoma" w:hAnsi="Tahoma" w:cs="Tahoma"/>
          <w:sz w:val="22"/>
          <w:szCs w:val="22"/>
        </w:rPr>
        <w:t xml:space="preserve"> (</w:t>
      </w:r>
      <w:r w:rsidR="00324868" w:rsidRPr="00E9087A">
        <w:rPr>
          <w:rFonts w:ascii="Tahoma" w:hAnsi="Tahoma" w:cs="Tahoma"/>
          <w:color w:val="000000"/>
          <w:sz w:val="22"/>
          <w:szCs w:val="22"/>
        </w:rPr>
        <w:t xml:space="preserve">procesas </w:t>
      </w:r>
      <w:hyperlink r:id="rId30" w:tgtFrame="_blank" w:history="1">
        <w:r w:rsidR="00324868" w:rsidRPr="00E9087A">
          <w:rPr>
            <w:rStyle w:val="Hyperlink"/>
            <w:rFonts w:ascii="Tahoma" w:hAnsi="Tahoma" w:cs="Tahoma"/>
            <w:sz w:val="22"/>
            <w:szCs w:val="22"/>
          </w:rPr>
          <w:t xml:space="preserve">Patvirtinti IS vystymo </w:t>
        </w:r>
        <w:r w:rsidR="0065139C">
          <w:rPr>
            <w:rStyle w:val="Hyperlink"/>
            <w:rFonts w:ascii="Tahoma" w:hAnsi="Tahoma" w:cs="Tahoma"/>
            <w:sz w:val="22"/>
            <w:szCs w:val="22"/>
          </w:rPr>
          <w:t>planą (</w:t>
        </w:r>
        <w:proofErr w:type="spellStart"/>
        <w:r w:rsidR="00324868" w:rsidRPr="00E9087A">
          <w:rPr>
            <w:rStyle w:val="Hyperlink"/>
            <w:rFonts w:ascii="Tahoma" w:hAnsi="Tahoma" w:cs="Tahoma"/>
            <w:sz w:val="22"/>
            <w:szCs w:val="22"/>
          </w:rPr>
          <w:t>roadmap</w:t>
        </w:r>
        <w:proofErr w:type="spellEnd"/>
        <w:r w:rsidR="0065139C">
          <w:rPr>
            <w:rStyle w:val="Hyperlink"/>
            <w:rFonts w:ascii="Tahoma" w:hAnsi="Tahoma" w:cs="Tahoma"/>
            <w:sz w:val="22"/>
            <w:szCs w:val="22"/>
          </w:rPr>
          <w:t xml:space="preserve">) </w:t>
        </w:r>
        <w:r w:rsidR="00324868" w:rsidRPr="00E9087A">
          <w:rPr>
            <w:rStyle w:val="Hyperlink"/>
            <w:rFonts w:ascii="Tahoma" w:hAnsi="Tahoma" w:cs="Tahoma"/>
            <w:sz w:val="22"/>
            <w:szCs w:val="22"/>
          </w:rPr>
          <w:t>komitete</w:t>
        </w:r>
      </w:hyperlink>
      <w:r w:rsidR="00324868" w:rsidRPr="00E9087A">
        <w:rPr>
          <w:rStyle w:val="Hyperlink"/>
          <w:rFonts w:ascii="Tahoma" w:hAnsi="Tahoma" w:cs="Tahoma"/>
          <w:sz w:val="22"/>
          <w:szCs w:val="22"/>
        </w:rPr>
        <w:t>)</w:t>
      </w:r>
      <w:r w:rsidRPr="00E9087A">
        <w:rPr>
          <w:rFonts w:ascii="Tahoma" w:hAnsi="Tahoma" w:cs="Tahoma"/>
          <w:sz w:val="22"/>
          <w:szCs w:val="22"/>
        </w:rPr>
        <w:t>: patvirtina</w:t>
      </w:r>
      <w:r w:rsidR="00533C96" w:rsidRPr="00E9087A">
        <w:rPr>
          <w:rFonts w:ascii="Tahoma" w:hAnsi="Tahoma" w:cs="Tahoma"/>
          <w:sz w:val="22"/>
          <w:szCs w:val="22"/>
        </w:rPr>
        <w:t xml:space="preserve"> arba grąžina tikslinti, arba atšaukia IS poreikį</w:t>
      </w:r>
      <w:r w:rsidR="00D43BC8">
        <w:rPr>
          <w:rFonts w:ascii="Tahoma" w:hAnsi="Tahoma" w:cs="Tahoma"/>
          <w:sz w:val="22"/>
          <w:szCs w:val="22"/>
        </w:rPr>
        <w:t xml:space="preserve"> </w:t>
      </w:r>
      <w:r w:rsidR="00533C96" w:rsidRPr="00E9087A">
        <w:rPr>
          <w:rFonts w:ascii="Tahoma" w:hAnsi="Tahoma" w:cs="Tahoma"/>
          <w:sz w:val="22"/>
          <w:szCs w:val="22"/>
        </w:rPr>
        <w:t>(</w:t>
      </w:r>
      <w:r w:rsidR="00F656B5">
        <w:rPr>
          <w:rFonts w:ascii="Tahoma" w:hAnsi="Tahoma" w:cs="Tahoma"/>
          <w:sz w:val="22"/>
          <w:szCs w:val="22"/>
        </w:rPr>
        <w:t>-</w:t>
      </w:r>
      <w:proofErr w:type="spellStart"/>
      <w:r w:rsidR="00533C96" w:rsidRPr="00E9087A">
        <w:rPr>
          <w:rFonts w:ascii="Tahoma" w:hAnsi="Tahoma" w:cs="Tahoma"/>
          <w:sz w:val="22"/>
          <w:szCs w:val="22"/>
        </w:rPr>
        <w:t>ius</w:t>
      </w:r>
      <w:proofErr w:type="spellEnd"/>
      <w:r w:rsidR="00F656B5" w:rsidRPr="00E9087A">
        <w:rPr>
          <w:rFonts w:ascii="Tahoma" w:hAnsi="Tahoma" w:cs="Tahoma"/>
          <w:sz w:val="22"/>
          <w:szCs w:val="22"/>
        </w:rPr>
        <w:t>)</w:t>
      </w:r>
      <w:r w:rsidR="00F656B5">
        <w:rPr>
          <w:rFonts w:ascii="Tahoma" w:hAnsi="Tahoma" w:cs="Tahoma"/>
          <w:sz w:val="22"/>
          <w:szCs w:val="22"/>
        </w:rPr>
        <w:t>;</w:t>
      </w:r>
      <w:r w:rsidR="00F656B5" w:rsidRPr="00E9087A">
        <w:rPr>
          <w:rFonts w:ascii="Tahoma" w:hAnsi="Tahoma" w:cs="Tahoma"/>
          <w:sz w:val="22"/>
          <w:szCs w:val="22"/>
        </w:rPr>
        <w:t xml:space="preserve"> </w:t>
      </w:r>
      <w:r w:rsidR="00533C96" w:rsidRPr="00E9087A">
        <w:rPr>
          <w:rFonts w:ascii="Tahoma" w:hAnsi="Tahoma" w:cs="Tahoma"/>
          <w:sz w:val="22"/>
          <w:szCs w:val="22"/>
        </w:rPr>
        <w:t xml:space="preserve">jeigu reikalinga </w:t>
      </w:r>
      <w:r w:rsidR="00F656B5">
        <w:rPr>
          <w:rFonts w:ascii="Tahoma" w:hAnsi="Tahoma" w:cs="Tahoma"/>
          <w:sz w:val="22"/>
          <w:szCs w:val="22"/>
        </w:rPr>
        <w:t xml:space="preserve">– </w:t>
      </w:r>
      <w:r w:rsidRPr="00E9087A">
        <w:rPr>
          <w:rFonts w:ascii="Tahoma" w:hAnsi="Tahoma" w:cs="Tahoma"/>
          <w:sz w:val="22"/>
          <w:szCs w:val="22"/>
        </w:rPr>
        <w:t>priima sprendimą inicijuoti projektą IS vystymo poreikio</w:t>
      </w:r>
      <w:r w:rsidR="00F656B5">
        <w:rPr>
          <w:rFonts w:ascii="Tahoma" w:hAnsi="Tahoma" w:cs="Tahoma"/>
          <w:sz w:val="22"/>
          <w:szCs w:val="22"/>
        </w:rPr>
        <w:t xml:space="preserve"> (-</w:t>
      </w:r>
      <w:proofErr w:type="spellStart"/>
      <w:r w:rsidRPr="00E9087A">
        <w:rPr>
          <w:rFonts w:ascii="Tahoma" w:hAnsi="Tahoma" w:cs="Tahoma"/>
          <w:sz w:val="22"/>
          <w:szCs w:val="22"/>
        </w:rPr>
        <w:t>ių</w:t>
      </w:r>
      <w:proofErr w:type="spellEnd"/>
      <w:r w:rsidR="00F656B5">
        <w:rPr>
          <w:rFonts w:ascii="Tahoma" w:hAnsi="Tahoma" w:cs="Tahoma"/>
          <w:sz w:val="22"/>
          <w:szCs w:val="22"/>
        </w:rPr>
        <w:t xml:space="preserve">) </w:t>
      </w:r>
      <w:r w:rsidRPr="00E9087A">
        <w:rPr>
          <w:rFonts w:ascii="Tahoma" w:hAnsi="Tahoma" w:cs="Tahoma"/>
          <w:sz w:val="22"/>
          <w:szCs w:val="22"/>
        </w:rPr>
        <w:t xml:space="preserve">įgyvendinimui, </w:t>
      </w:r>
      <w:r w:rsidR="00533C96" w:rsidRPr="00E9087A">
        <w:rPr>
          <w:rFonts w:ascii="Tahoma" w:hAnsi="Tahoma" w:cs="Tahoma"/>
          <w:sz w:val="22"/>
          <w:szCs w:val="22"/>
        </w:rPr>
        <w:t xml:space="preserve">priskiria </w:t>
      </w:r>
      <w:r w:rsidRPr="00E9087A">
        <w:rPr>
          <w:rFonts w:ascii="Tahoma" w:hAnsi="Tahoma" w:cs="Tahoma"/>
          <w:sz w:val="22"/>
          <w:szCs w:val="22"/>
        </w:rPr>
        <w:t>IS vystymo poreik</w:t>
      </w:r>
      <w:r w:rsidR="00533C96" w:rsidRPr="00E9087A">
        <w:rPr>
          <w:rFonts w:ascii="Tahoma" w:hAnsi="Tahoma" w:cs="Tahoma"/>
          <w:sz w:val="22"/>
          <w:szCs w:val="22"/>
        </w:rPr>
        <w:t>ių plano</w:t>
      </w:r>
      <w:r w:rsidRPr="00E9087A">
        <w:rPr>
          <w:rFonts w:ascii="Tahoma" w:hAnsi="Tahoma" w:cs="Tahoma"/>
          <w:sz w:val="22"/>
          <w:szCs w:val="22"/>
        </w:rPr>
        <w:t xml:space="preserve"> </w:t>
      </w:r>
      <w:r w:rsidR="00533C96" w:rsidRPr="00E9087A">
        <w:rPr>
          <w:rFonts w:ascii="Tahoma" w:hAnsi="Tahoma" w:cs="Tahoma"/>
          <w:sz w:val="22"/>
          <w:szCs w:val="22"/>
        </w:rPr>
        <w:t>prioritetą</w:t>
      </w:r>
      <w:r w:rsidRPr="00E9087A">
        <w:rPr>
          <w:rFonts w:ascii="Tahoma" w:hAnsi="Tahoma" w:cs="Tahoma"/>
          <w:sz w:val="22"/>
          <w:szCs w:val="22"/>
        </w:rPr>
        <w:t xml:space="preserve"> Įmonės veiklos plan</w:t>
      </w:r>
      <w:r w:rsidR="00533C96" w:rsidRPr="00E9087A">
        <w:rPr>
          <w:rFonts w:ascii="Tahoma" w:hAnsi="Tahoma" w:cs="Tahoma"/>
          <w:sz w:val="22"/>
          <w:szCs w:val="22"/>
        </w:rPr>
        <w:t>e</w:t>
      </w:r>
      <w:r w:rsidRPr="00E9087A">
        <w:rPr>
          <w:rFonts w:ascii="Tahoma" w:hAnsi="Tahoma" w:cs="Tahoma"/>
          <w:sz w:val="22"/>
          <w:szCs w:val="22"/>
        </w:rPr>
        <w:t>, priima sprendimą skirti biudžetą ar inicijuoti pirkimo procesą.</w:t>
      </w:r>
    </w:p>
    <w:p w14:paraId="3CB9B9C1" w14:textId="77777777" w:rsidR="00171BEC" w:rsidRPr="00E9087A" w:rsidRDefault="00171BEC" w:rsidP="00171BEC">
      <w:pPr>
        <w:pStyle w:val="ListParagraph"/>
        <w:tabs>
          <w:tab w:val="left" w:pos="1560"/>
        </w:tabs>
        <w:ind w:left="851"/>
        <w:jc w:val="both"/>
        <w:textAlignment w:val="baseline"/>
        <w:outlineLvl w:val="2"/>
        <w:rPr>
          <w:rFonts w:ascii="Tahoma" w:hAnsi="Tahoma" w:cs="Tahoma"/>
          <w:sz w:val="22"/>
          <w:szCs w:val="22"/>
        </w:rPr>
      </w:pPr>
    </w:p>
    <w:p w14:paraId="3C17E35A" w14:textId="461F6F28" w:rsidR="007224EA" w:rsidRPr="00E9087A" w:rsidRDefault="00C40BA2" w:rsidP="007224EA">
      <w:pPr>
        <w:pStyle w:val="paragraph"/>
        <w:spacing w:before="0" w:beforeAutospacing="0" w:after="0" w:afterAutospacing="0"/>
        <w:jc w:val="center"/>
        <w:textAlignment w:val="baseline"/>
        <w:rPr>
          <w:rFonts w:ascii="Tahoma" w:hAnsi="Tahoma" w:cs="Tahoma"/>
          <w:b/>
          <w:sz w:val="22"/>
          <w:szCs w:val="22"/>
          <w:lang w:val="lt-LT"/>
        </w:rPr>
      </w:pPr>
      <w:r w:rsidRPr="00347A0E">
        <w:rPr>
          <w:rFonts w:ascii="Tahoma" w:hAnsi="Tahoma" w:cs="Tahoma"/>
          <w:b/>
          <w:sz w:val="22"/>
          <w:szCs w:val="22"/>
          <w:lang w:val="lt-LT"/>
        </w:rPr>
        <w:t>I</w:t>
      </w:r>
      <w:r w:rsidR="000F7344" w:rsidRPr="00347A0E">
        <w:rPr>
          <w:rFonts w:ascii="Tahoma" w:hAnsi="Tahoma" w:cs="Tahoma"/>
          <w:b/>
          <w:sz w:val="22"/>
          <w:szCs w:val="22"/>
          <w:lang w:val="lt-LT"/>
        </w:rPr>
        <w:t>V</w:t>
      </w:r>
      <w:r w:rsidRPr="00347A0E">
        <w:rPr>
          <w:rFonts w:ascii="Tahoma" w:hAnsi="Tahoma" w:cs="Tahoma"/>
          <w:b/>
          <w:sz w:val="22"/>
          <w:szCs w:val="22"/>
          <w:lang w:val="lt-LT"/>
        </w:rPr>
        <w:t xml:space="preserve"> SKYRIUS</w:t>
      </w:r>
      <w:r w:rsidRPr="00347A0E">
        <w:rPr>
          <w:rFonts w:ascii="Tahoma" w:hAnsi="Tahoma" w:cs="Tahoma"/>
          <w:b/>
          <w:sz w:val="22"/>
          <w:szCs w:val="22"/>
          <w:lang w:val="lt-LT"/>
        </w:rPr>
        <w:br/>
        <w:t xml:space="preserve">IS </w:t>
      </w:r>
      <w:r w:rsidR="00FC6FD5" w:rsidRPr="00347A0E">
        <w:rPr>
          <w:rFonts w:ascii="Tahoma" w:hAnsi="Tahoma" w:cs="Tahoma"/>
          <w:b/>
          <w:color w:val="000000"/>
          <w:sz w:val="22"/>
          <w:szCs w:val="22"/>
        </w:rPr>
        <w:t>VYSTYMO POREIKIŲ</w:t>
      </w:r>
      <w:r w:rsidR="00FC6FD5" w:rsidRPr="00347A0E">
        <w:rPr>
          <w:rFonts w:ascii="Tahoma" w:hAnsi="Tahoma" w:cs="Tahoma"/>
          <w:color w:val="000000"/>
          <w:sz w:val="22"/>
          <w:szCs w:val="22"/>
        </w:rPr>
        <w:t xml:space="preserve"> </w:t>
      </w:r>
      <w:r w:rsidR="007224EA" w:rsidRPr="00347A0E">
        <w:rPr>
          <w:rFonts w:ascii="Tahoma" w:hAnsi="Tahoma" w:cs="Tahoma"/>
          <w:b/>
          <w:sz w:val="22"/>
          <w:szCs w:val="22"/>
          <w:lang w:val="lt-LT"/>
        </w:rPr>
        <w:t>KŪRIMAS</w:t>
      </w:r>
      <w:r w:rsidRPr="00347A0E">
        <w:rPr>
          <w:rFonts w:ascii="Tahoma" w:hAnsi="Tahoma" w:cs="Tahoma"/>
          <w:b/>
          <w:sz w:val="22"/>
          <w:szCs w:val="22"/>
          <w:lang w:val="lt-LT"/>
        </w:rPr>
        <w:t xml:space="preserve"> </w:t>
      </w:r>
      <w:r w:rsidR="00866930" w:rsidRPr="00347A0E">
        <w:rPr>
          <w:rFonts w:ascii="Tahoma" w:hAnsi="Tahoma" w:cs="Tahoma"/>
          <w:b/>
          <w:sz w:val="22"/>
          <w:szCs w:val="22"/>
          <w:lang w:val="lt-LT"/>
        </w:rPr>
        <w:t>IR MODERNIZAVIMAS</w:t>
      </w:r>
    </w:p>
    <w:p w14:paraId="7B79BD0C" w14:textId="77777777" w:rsidR="007224EA" w:rsidRPr="00B85D18" w:rsidRDefault="007224EA" w:rsidP="007224EA">
      <w:pPr>
        <w:pStyle w:val="paragraph"/>
        <w:spacing w:before="0" w:beforeAutospacing="0" w:after="0" w:afterAutospacing="0"/>
        <w:ind w:firstLine="851"/>
        <w:jc w:val="center"/>
        <w:textAlignment w:val="baseline"/>
        <w:rPr>
          <w:rFonts w:ascii="Tahoma" w:hAnsi="Tahoma" w:cs="Tahoma"/>
          <w:sz w:val="22"/>
          <w:szCs w:val="22"/>
        </w:rPr>
      </w:pPr>
    </w:p>
    <w:p w14:paraId="000D7102" w14:textId="419071F2" w:rsidR="00584821" w:rsidRDefault="007224EA" w:rsidP="008F4F8F">
      <w:pPr>
        <w:pStyle w:val="ListParagraph"/>
        <w:numPr>
          <w:ilvl w:val="0"/>
          <w:numId w:val="2"/>
        </w:numPr>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IS </w:t>
      </w:r>
      <w:r w:rsidR="00FC6FD5" w:rsidRPr="000077C8">
        <w:rPr>
          <w:rFonts w:ascii="Tahoma" w:hAnsi="Tahoma" w:cs="Tahoma"/>
          <w:sz w:val="22"/>
          <w:szCs w:val="22"/>
        </w:rPr>
        <w:t>vystymo poreikio</w:t>
      </w:r>
      <w:r w:rsidR="00FC6FD5" w:rsidRPr="00E9087A">
        <w:rPr>
          <w:rFonts w:ascii="Tahoma" w:hAnsi="Tahoma" w:cs="Tahoma"/>
          <w:sz w:val="22"/>
          <w:szCs w:val="22"/>
        </w:rPr>
        <w:t xml:space="preserve"> </w:t>
      </w:r>
      <w:r w:rsidRPr="00E9087A">
        <w:rPr>
          <w:rFonts w:ascii="Tahoma" w:hAnsi="Tahoma" w:cs="Tahoma"/>
          <w:sz w:val="22"/>
          <w:szCs w:val="22"/>
        </w:rPr>
        <w:t xml:space="preserve">kūrimas inicijuojamas patvirtinus IS </w:t>
      </w:r>
      <w:r w:rsidR="00FC6FD5" w:rsidRPr="00E9087A">
        <w:rPr>
          <w:rFonts w:ascii="Tahoma" w:hAnsi="Tahoma" w:cs="Tahoma"/>
          <w:sz w:val="22"/>
          <w:szCs w:val="22"/>
        </w:rPr>
        <w:t xml:space="preserve">vystymo </w:t>
      </w:r>
      <w:r w:rsidR="00B66B60" w:rsidRPr="00E9087A">
        <w:rPr>
          <w:rFonts w:ascii="Tahoma" w:hAnsi="Tahoma" w:cs="Tahoma"/>
          <w:sz w:val="22"/>
          <w:szCs w:val="22"/>
        </w:rPr>
        <w:t xml:space="preserve">planą </w:t>
      </w:r>
      <w:r w:rsidRPr="00E9087A">
        <w:rPr>
          <w:rFonts w:ascii="Tahoma" w:hAnsi="Tahoma" w:cs="Tahoma"/>
          <w:sz w:val="22"/>
          <w:szCs w:val="22"/>
        </w:rPr>
        <w:t xml:space="preserve">Įmonės </w:t>
      </w:r>
      <w:r w:rsidR="00F4366E">
        <w:rPr>
          <w:rFonts w:ascii="Tahoma" w:hAnsi="Tahoma" w:cs="Tahoma"/>
          <w:sz w:val="22"/>
          <w:szCs w:val="22"/>
        </w:rPr>
        <w:t>Pakeitimų valdymo</w:t>
      </w:r>
      <w:r w:rsidRPr="00E9087A">
        <w:rPr>
          <w:rFonts w:ascii="Tahoma" w:hAnsi="Tahoma" w:cs="Tahoma"/>
          <w:sz w:val="22"/>
          <w:szCs w:val="22"/>
        </w:rPr>
        <w:t xml:space="preserve"> komitete.</w:t>
      </w:r>
      <w:r w:rsidR="00803C0D" w:rsidRPr="00E9087A">
        <w:rPr>
          <w:rFonts w:ascii="Tahoma" w:hAnsi="Tahoma" w:cs="Tahoma"/>
          <w:sz w:val="22"/>
          <w:szCs w:val="22"/>
        </w:rPr>
        <w:t xml:space="preserve"> </w:t>
      </w:r>
    </w:p>
    <w:p w14:paraId="08566EE6" w14:textId="397BB62C" w:rsidR="00C40BA2" w:rsidRPr="008F4F8F" w:rsidRDefault="00803C0D" w:rsidP="008F4F8F">
      <w:pPr>
        <w:pStyle w:val="ListParagraph"/>
        <w:numPr>
          <w:ilvl w:val="0"/>
          <w:numId w:val="2"/>
        </w:numPr>
        <w:ind w:left="0" w:firstLine="851"/>
        <w:jc w:val="both"/>
        <w:textAlignment w:val="baseline"/>
        <w:outlineLvl w:val="2"/>
        <w:rPr>
          <w:rFonts w:ascii="Tahoma" w:hAnsi="Tahoma" w:cs="Tahoma"/>
          <w:sz w:val="22"/>
          <w:szCs w:val="22"/>
        </w:rPr>
      </w:pPr>
      <w:r w:rsidRPr="008F4F8F">
        <w:rPr>
          <w:rFonts w:ascii="Tahoma" w:hAnsi="Tahoma" w:cs="Tahoma"/>
          <w:sz w:val="22"/>
          <w:szCs w:val="22"/>
        </w:rPr>
        <w:t xml:space="preserve">Tais atvejais, kai kuriama nauja valstybės IS ar atliekami esminiai </w:t>
      </w:r>
      <w:r w:rsidR="0079560C" w:rsidRPr="008F4F8F">
        <w:rPr>
          <w:rFonts w:ascii="Tahoma" w:hAnsi="Tahoma" w:cs="Tahoma"/>
          <w:sz w:val="22"/>
          <w:szCs w:val="22"/>
        </w:rPr>
        <w:t xml:space="preserve">valstybės </w:t>
      </w:r>
      <w:r w:rsidRPr="008F4F8F">
        <w:rPr>
          <w:rFonts w:ascii="Tahoma" w:hAnsi="Tahoma" w:cs="Tahoma"/>
          <w:sz w:val="22"/>
          <w:szCs w:val="22"/>
        </w:rPr>
        <w:t>IS pakeitimai (modernizavimas)</w:t>
      </w:r>
      <w:r w:rsidR="00511CAC">
        <w:rPr>
          <w:rFonts w:ascii="Tahoma" w:hAnsi="Tahoma" w:cs="Tahoma"/>
          <w:sz w:val="22"/>
          <w:szCs w:val="22"/>
        </w:rPr>
        <w:t>,</w:t>
      </w:r>
      <w:r w:rsidR="00952050" w:rsidRPr="008F4F8F">
        <w:rPr>
          <w:rFonts w:ascii="Tahoma" w:hAnsi="Tahoma" w:cs="Tahoma"/>
          <w:sz w:val="22"/>
          <w:szCs w:val="22"/>
        </w:rPr>
        <w:t xml:space="preserve"> turi būti laikomasi Valstybės informacinių sistemų steigimo, kūrimo, modernizavimo ir likvidavimo tvarkos apraše, patvirtintame Lietuvos Respublikos Vyriausybės 2013 m. vasario 27 d. nutarimu Nr. 180 „Dėl Valstybės informacinių sistemų steigimo, kūrimo, modernizavimo ir likvidavimo tvarkos aprašo patvirtinimo“</w:t>
      </w:r>
      <w:r w:rsidR="00F4366E" w:rsidRPr="008F4F8F">
        <w:rPr>
          <w:rFonts w:ascii="Tahoma" w:hAnsi="Tahoma" w:cs="Tahoma"/>
          <w:sz w:val="22"/>
          <w:szCs w:val="22"/>
        </w:rPr>
        <w:t xml:space="preserve">, </w:t>
      </w:r>
      <w:r w:rsidR="00E2307C" w:rsidRPr="008F4F8F">
        <w:rPr>
          <w:rFonts w:ascii="Tahoma" w:hAnsi="Tahoma" w:cs="Tahoma"/>
          <w:sz w:val="22"/>
          <w:szCs w:val="22"/>
        </w:rPr>
        <w:t>ir</w:t>
      </w:r>
      <w:r w:rsidR="000B1C7C" w:rsidRPr="008F4F8F">
        <w:rPr>
          <w:rFonts w:ascii="Tahoma" w:hAnsi="Tahoma" w:cs="Tahoma"/>
          <w:sz w:val="22"/>
          <w:szCs w:val="22"/>
        </w:rPr>
        <w:t xml:space="preserve"> </w:t>
      </w:r>
      <w:r w:rsidR="000B1C7C" w:rsidRPr="008F4F8F">
        <w:rPr>
          <w:rFonts w:ascii="Tahoma" w:hAnsi="Tahoma" w:cs="Tahoma"/>
          <w:bCs/>
          <w:color w:val="000000"/>
          <w:sz w:val="22"/>
          <w:szCs w:val="22"/>
        </w:rPr>
        <w:t>Registrų steigimo, kūrimo, reorganizavimo ir likvidavimo tvarkos apraše</w:t>
      </w:r>
      <w:r w:rsidR="00C7382E" w:rsidRPr="008F4F8F">
        <w:rPr>
          <w:rFonts w:ascii="Tahoma" w:hAnsi="Tahoma" w:cs="Tahoma"/>
          <w:bCs/>
          <w:color w:val="000000"/>
          <w:sz w:val="22"/>
          <w:szCs w:val="22"/>
        </w:rPr>
        <w:t xml:space="preserve">, patvirtintame </w:t>
      </w:r>
      <w:r w:rsidR="00C7382E" w:rsidRPr="008F4F8F">
        <w:rPr>
          <w:rFonts w:ascii="Tahoma" w:hAnsi="Tahoma" w:cs="Tahoma"/>
          <w:sz w:val="22"/>
          <w:szCs w:val="22"/>
        </w:rPr>
        <w:t>Lietuvos Respublikos Vyriausybės 2012 m. liepos 18 d. nutarimu Nr. 881, „</w:t>
      </w:r>
      <w:r w:rsidR="00C7382E" w:rsidRPr="008F4F8F">
        <w:rPr>
          <w:rFonts w:ascii="Tahoma" w:hAnsi="Tahoma" w:cs="Tahoma"/>
          <w:bCs/>
          <w:color w:val="000000"/>
          <w:sz w:val="22"/>
          <w:szCs w:val="22"/>
        </w:rPr>
        <w:t xml:space="preserve">Dėl registrų steigimo, kūrimo, reorganizavimo ir likvidavimo tvarkos aprašo patvirtinimo“ bei </w:t>
      </w:r>
      <w:r w:rsidR="00E2307C" w:rsidRPr="008F4F8F">
        <w:rPr>
          <w:rFonts w:ascii="Tahoma" w:hAnsi="Tahoma" w:cs="Tahoma"/>
          <w:sz w:val="22"/>
          <w:szCs w:val="22"/>
        </w:rPr>
        <w:t xml:space="preserve">Metodikoje </w:t>
      </w:r>
      <w:r w:rsidR="00333BF0" w:rsidRPr="008F4F8F">
        <w:rPr>
          <w:rFonts w:ascii="Tahoma" w:hAnsi="Tahoma" w:cs="Tahoma"/>
          <w:sz w:val="22"/>
          <w:szCs w:val="22"/>
        </w:rPr>
        <w:t xml:space="preserve">nustatytų </w:t>
      </w:r>
      <w:r w:rsidR="00952050" w:rsidRPr="008F4F8F">
        <w:rPr>
          <w:rFonts w:ascii="Tahoma" w:hAnsi="Tahoma" w:cs="Tahoma"/>
          <w:sz w:val="22"/>
          <w:szCs w:val="22"/>
        </w:rPr>
        <w:t>reikalavimų.</w:t>
      </w:r>
    </w:p>
    <w:p w14:paraId="4872FC1D" w14:textId="017E6BC7" w:rsidR="00333BF0" w:rsidRPr="00E9087A" w:rsidRDefault="00E725AA" w:rsidP="00353BBC">
      <w:pPr>
        <w:pStyle w:val="ListParagraph"/>
        <w:numPr>
          <w:ilvl w:val="0"/>
          <w:numId w:val="2"/>
        </w:numPr>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IS vystymo poreikiai kuriami nuosekliuoju (angl. </w:t>
      </w:r>
      <w:proofErr w:type="spellStart"/>
      <w:r w:rsidRPr="00E9087A">
        <w:rPr>
          <w:rFonts w:ascii="Tahoma" w:hAnsi="Tahoma" w:cs="Tahoma"/>
          <w:i/>
          <w:sz w:val="22"/>
          <w:szCs w:val="22"/>
        </w:rPr>
        <w:t>Waterfall</w:t>
      </w:r>
      <w:proofErr w:type="spellEnd"/>
      <w:r w:rsidR="00B66B60" w:rsidRPr="00E9087A">
        <w:rPr>
          <w:rFonts w:ascii="Tahoma" w:hAnsi="Tahoma" w:cs="Tahoma"/>
          <w:sz w:val="22"/>
          <w:szCs w:val="22"/>
        </w:rPr>
        <w:t xml:space="preserve">) </w:t>
      </w:r>
      <w:r w:rsidRPr="00E9087A">
        <w:rPr>
          <w:rFonts w:ascii="Tahoma" w:hAnsi="Tahoma" w:cs="Tahoma"/>
          <w:sz w:val="22"/>
          <w:szCs w:val="22"/>
        </w:rPr>
        <w:t>arba iteraciniu-</w:t>
      </w:r>
      <w:proofErr w:type="spellStart"/>
      <w:r w:rsidRPr="00E9087A">
        <w:rPr>
          <w:rFonts w:ascii="Tahoma" w:hAnsi="Tahoma" w:cs="Tahoma"/>
          <w:sz w:val="22"/>
          <w:szCs w:val="22"/>
        </w:rPr>
        <w:t>inkrementiniu</w:t>
      </w:r>
      <w:proofErr w:type="spellEnd"/>
      <w:r w:rsidRPr="00E9087A">
        <w:rPr>
          <w:rFonts w:ascii="Tahoma" w:hAnsi="Tahoma" w:cs="Tahoma"/>
          <w:sz w:val="22"/>
          <w:szCs w:val="22"/>
        </w:rPr>
        <w:t xml:space="preserve"> būdu (angl. </w:t>
      </w:r>
      <w:proofErr w:type="spellStart"/>
      <w:r w:rsidRPr="00E9087A">
        <w:rPr>
          <w:rFonts w:ascii="Tahoma" w:hAnsi="Tahoma" w:cs="Tahoma"/>
          <w:i/>
          <w:sz w:val="22"/>
          <w:szCs w:val="22"/>
        </w:rPr>
        <w:t>Agile</w:t>
      </w:r>
      <w:proofErr w:type="spellEnd"/>
      <w:r w:rsidRPr="00E9087A">
        <w:rPr>
          <w:rFonts w:ascii="Tahoma" w:hAnsi="Tahoma" w:cs="Tahoma"/>
          <w:sz w:val="22"/>
          <w:szCs w:val="22"/>
        </w:rPr>
        <w:t xml:space="preserve">). </w:t>
      </w:r>
      <w:r w:rsidR="000077C8">
        <w:rPr>
          <w:rFonts w:ascii="Tahoma" w:hAnsi="Tahoma" w:cs="Tahoma"/>
          <w:sz w:val="22"/>
          <w:szCs w:val="22"/>
        </w:rPr>
        <w:t>Kūrimo būdą K</w:t>
      </w:r>
      <w:r w:rsidR="00B7192F" w:rsidRPr="00E9087A">
        <w:rPr>
          <w:rFonts w:ascii="Tahoma" w:hAnsi="Tahoma" w:cs="Tahoma"/>
          <w:sz w:val="22"/>
          <w:szCs w:val="22"/>
        </w:rPr>
        <w:t xml:space="preserve">ūrimo komanda, </w:t>
      </w:r>
      <w:r w:rsidR="00694D5C">
        <w:rPr>
          <w:rFonts w:ascii="Tahoma" w:hAnsi="Tahoma" w:cs="Tahoma"/>
          <w:sz w:val="22"/>
          <w:szCs w:val="22"/>
        </w:rPr>
        <w:t>K</w:t>
      </w:r>
      <w:r w:rsidR="00694D5C" w:rsidRPr="00E9087A">
        <w:rPr>
          <w:rFonts w:ascii="Tahoma" w:hAnsi="Tahoma" w:cs="Tahoma"/>
          <w:sz w:val="22"/>
          <w:szCs w:val="22"/>
        </w:rPr>
        <w:t xml:space="preserve">ūrimo </w:t>
      </w:r>
      <w:r w:rsidR="00B7192F" w:rsidRPr="00E9087A">
        <w:rPr>
          <w:rFonts w:ascii="Tahoma" w:hAnsi="Tahoma" w:cs="Tahoma"/>
          <w:sz w:val="22"/>
          <w:szCs w:val="22"/>
        </w:rPr>
        <w:t>komandos vadovas kartu su Produkto vadovu pasirenka</w:t>
      </w:r>
      <w:r w:rsidR="007800D6" w:rsidRPr="00E9087A">
        <w:rPr>
          <w:rFonts w:ascii="Tahoma" w:hAnsi="Tahoma" w:cs="Tahoma"/>
          <w:sz w:val="22"/>
          <w:szCs w:val="22"/>
        </w:rPr>
        <w:t>,</w:t>
      </w:r>
      <w:r w:rsidR="00B7192F" w:rsidRPr="00E9087A">
        <w:rPr>
          <w:rFonts w:ascii="Tahoma" w:hAnsi="Tahoma" w:cs="Tahoma"/>
          <w:sz w:val="22"/>
          <w:szCs w:val="22"/>
        </w:rPr>
        <w:t xml:space="preserve"> įvertinę IS vystymo </w:t>
      </w:r>
      <w:r w:rsidR="00FC6FD5" w:rsidRPr="00E9087A">
        <w:rPr>
          <w:rFonts w:ascii="Tahoma" w:hAnsi="Tahoma" w:cs="Tahoma"/>
          <w:sz w:val="22"/>
          <w:szCs w:val="22"/>
        </w:rPr>
        <w:t>poreikių</w:t>
      </w:r>
      <w:r w:rsidR="00B7192F" w:rsidRPr="00E9087A">
        <w:rPr>
          <w:rFonts w:ascii="Tahoma" w:hAnsi="Tahoma" w:cs="Tahoma"/>
          <w:sz w:val="22"/>
          <w:szCs w:val="22"/>
        </w:rPr>
        <w:t xml:space="preserve"> apimtis ir veiklos reikalavimų </w:t>
      </w:r>
      <w:r w:rsidR="007800D6" w:rsidRPr="00E9087A">
        <w:rPr>
          <w:rFonts w:ascii="Tahoma" w:hAnsi="Tahoma" w:cs="Tahoma"/>
          <w:sz w:val="22"/>
          <w:szCs w:val="22"/>
        </w:rPr>
        <w:t>apibrėžtumą</w:t>
      </w:r>
      <w:r w:rsidR="00B7192F" w:rsidRPr="00E9087A">
        <w:rPr>
          <w:rFonts w:ascii="Tahoma" w:hAnsi="Tahoma" w:cs="Tahoma"/>
          <w:sz w:val="22"/>
          <w:szCs w:val="22"/>
        </w:rPr>
        <w:t>, vadovau</w:t>
      </w:r>
      <w:r w:rsidR="00694D5C">
        <w:rPr>
          <w:rFonts w:ascii="Tahoma" w:hAnsi="Tahoma" w:cs="Tahoma"/>
          <w:sz w:val="22"/>
          <w:szCs w:val="22"/>
        </w:rPr>
        <w:t>damiesi</w:t>
      </w:r>
      <w:r w:rsidR="00B7192F" w:rsidRPr="00E9087A">
        <w:rPr>
          <w:rFonts w:ascii="Tahoma" w:hAnsi="Tahoma" w:cs="Tahoma"/>
          <w:sz w:val="22"/>
          <w:szCs w:val="22"/>
        </w:rPr>
        <w:t xml:space="preserve"> </w:t>
      </w:r>
      <w:r w:rsidR="00694D5C">
        <w:rPr>
          <w:rFonts w:ascii="Tahoma" w:hAnsi="Tahoma" w:cs="Tahoma"/>
          <w:sz w:val="22"/>
          <w:szCs w:val="22"/>
        </w:rPr>
        <w:t>M</w:t>
      </w:r>
      <w:r w:rsidR="00B7192F" w:rsidRPr="00E9087A">
        <w:rPr>
          <w:rFonts w:ascii="Tahoma" w:hAnsi="Tahoma" w:cs="Tahoma"/>
          <w:sz w:val="22"/>
          <w:szCs w:val="22"/>
        </w:rPr>
        <w:t xml:space="preserve">etodikoje pateiktomis </w:t>
      </w:r>
      <w:r w:rsidR="00203B7F">
        <w:rPr>
          <w:rFonts w:ascii="Tahoma" w:hAnsi="Tahoma" w:cs="Tahoma"/>
          <w:sz w:val="22"/>
          <w:szCs w:val="22"/>
        </w:rPr>
        <w:t xml:space="preserve">IS kūrimo </w:t>
      </w:r>
      <w:r w:rsidR="00B7192F" w:rsidRPr="00E9087A">
        <w:rPr>
          <w:rFonts w:ascii="Tahoma" w:hAnsi="Tahoma" w:cs="Tahoma"/>
          <w:sz w:val="22"/>
          <w:szCs w:val="22"/>
        </w:rPr>
        <w:t>būdo pasirinkimo gairėmis.</w:t>
      </w:r>
    </w:p>
    <w:p w14:paraId="667D1A68" w14:textId="77777777" w:rsidR="00D07EE8" w:rsidRPr="00E9087A" w:rsidRDefault="00D07EE8" w:rsidP="00EF716E">
      <w:pPr>
        <w:pStyle w:val="ListParagraph"/>
        <w:numPr>
          <w:ilvl w:val="0"/>
          <w:numId w:val="2"/>
        </w:numPr>
        <w:ind w:left="0" w:firstLine="851"/>
        <w:jc w:val="both"/>
        <w:textAlignment w:val="baseline"/>
        <w:outlineLvl w:val="2"/>
        <w:rPr>
          <w:rFonts w:ascii="Tahoma" w:hAnsi="Tahoma" w:cs="Tahoma"/>
          <w:sz w:val="22"/>
          <w:szCs w:val="22"/>
        </w:rPr>
      </w:pPr>
      <w:r w:rsidRPr="00E9087A">
        <w:rPr>
          <w:rFonts w:ascii="Tahoma" w:hAnsi="Tahoma" w:cs="Tahoma"/>
          <w:sz w:val="22"/>
          <w:szCs w:val="22"/>
        </w:rPr>
        <w:t xml:space="preserve">IS </w:t>
      </w:r>
      <w:r w:rsidR="00FC6FD5" w:rsidRPr="00E9087A">
        <w:rPr>
          <w:rFonts w:ascii="Tahoma" w:hAnsi="Tahoma" w:cs="Tahoma"/>
          <w:color w:val="000000"/>
          <w:sz w:val="22"/>
          <w:szCs w:val="22"/>
        </w:rPr>
        <w:t xml:space="preserve">vystymo poreikių </w:t>
      </w:r>
      <w:r w:rsidRPr="00E9087A">
        <w:rPr>
          <w:rFonts w:ascii="Tahoma" w:hAnsi="Tahoma" w:cs="Tahoma"/>
          <w:sz w:val="22"/>
          <w:szCs w:val="22"/>
        </w:rPr>
        <w:t>kūrimo</w:t>
      </w:r>
      <w:r w:rsidR="00092DEC" w:rsidRPr="00E9087A">
        <w:rPr>
          <w:rFonts w:ascii="Tahoma" w:hAnsi="Tahoma" w:cs="Tahoma"/>
          <w:sz w:val="22"/>
          <w:szCs w:val="22"/>
        </w:rPr>
        <w:t xml:space="preserve"> ir modernizavimo </w:t>
      </w:r>
      <w:r w:rsidRPr="00E9087A">
        <w:rPr>
          <w:rFonts w:ascii="Tahoma" w:hAnsi="Tahoma" w:cs="Tahoma"/>
          <w:sz w:val="22"/>
          <w:szCs w:val="22"/>
        </w:rPr>
        <w:t>stadijoje siekiama:</w:t>
      </w:r>
    </w:p>
    <w:p w14:paraId="686AF94C" w14:textId="385AB111" w:rsidR="00925F26"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v</w:t>
      </w:r>
      <w:r w:rsidR="00D07EE8" w:rsidRPr="00E9087A">
        <w:rPr>
          <w:rFonts w:ascii="Tahoma" w:hAnsi="Tahoma" w:cs="Tahoma"/>
          <w:sz w:val="22"/>
          <w:szCs w:val="22"/>
          <w:lang w:val="lt-LT"/>
        </w:rPr>
        <w:t xml:space="preserve">adovaujantis </w:t>
      </w:r>
      <w:r w:rsidR="00456F31" w:rsidRPr="00E9087A">
        <w:rPr>
          <w:rFonts w:ascii="Tahoma" w:hAnsi="Tahoma" w:cs="Tahoma"/>
          <w:sz w:val="22"/>
          <w:szCs w:val="22"/>
          <w:lang w:val="lt-LT"/>
        </w:rPr>
        <w:t>procesu</w:t>
      </w:r>
      <w:r w:rsidR="00456F31">
        <w:rPr>
          <w:rFonts w:ascii="Tahoma" w:hAnsi="Tahoma" w:cs="Tahoma"/>
          <w:sz w:val="22"/>
          <w:szCs w:val="22"/>
          <w:lang w:val="lt-LT"/>
        </w:rPr>
        <w:t xml:space="preserve"> </w:t>
      </w:r>
      <w:hyperlink r:id="rId31" w:tgtFrame="_blank" w:history="1">
        <w:r w:rsidR="00D07EE8" w:rsidRPr="00E9087A">
          <w:rPr>
            <w:rStyle w:val="Hyperlink"/>
            <w:rFonts w:ascii="Tahoma" w:hAnsi="Tahoma" w:cs="Tahoma"/>
            <w:sz w:val="22"/>
            <w:szCs w:val="22"/>
            <w:lang w:val="lt-LT"/>
          </w:rPr>
          <w:t>Atlikti detalią IS vystymo darbų analizę</w:t>
        </w:r>
      </w:hyperlink>
      <w:r w:rsidR="00D07EE8" w:rsidRPr="00E9087A">
        <w:rPr>
          <w:rFonts w:ascii="Tahoma" w:hAnsi="Tahoma" w:cs="Tahoma"/>
          <w:sz w:val="22"/>
          <w:szCs w:val="22"/>
          <w:lang w:val="lt-LT"/>
        </w:rPr>
        <w:t xml:space="preserve">​ </w:t>
      </w:r>
      <w:r w:rsidR="00F56E62" w:rsidRPr="00E9087A">
        <w:rPr>
          <w:rFonts w:ascii="Tahoma" w:hAnsi="Tahoma" w:cs="Tahoma"/>
          <w:sz w:val="22"/>
          <w:szCs w:val="22"/>
          <w:lang w:val="lt-LT"/>
        </w:rPr>
        <w:t>atlikti veiklos reikalavimų analizę ir suformuluoti realizavimo reikalavimus, įvertinti jų apimtį bei suderinti</w:t>
      </w:r>
      <w:r w:rsidR="000077C8">
        <w:rPr>
          <w:rFonts w:ascii="Tahoma" w:hAnsi="Tahoma" w:cs="Tahoma"/>
          <w:sz w:val="22"/>
          <w:szCs w:val="22"/>
          <w:lang w:val="lt-LT"/>
        </w:rPr>
        <w:t xml:space="preserve"> su suinteresuotosiomis šalimis;</w:t>
      </w:r>
    </w:p>
    <w:p w14:paraId="6AEAB990" w14:textId="146AC89C" w:rsidR="0018496A"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p</w:t>
      </w:r>
      <w:r w:rsidR="00F56E62" w:rsidRPr="00E9087A">
        <w:rPr>
          <w:rFonts w:ascii="Tahoma" w:hAnsi="Tahoma" w:cs="Tahoma"/>
          <w:sz w:val="22"/>
          <w:szCs w:val="22"/>
          <w:lang w:val="lt-LT"/>
        </w:rPr>
        <w:t>agal atliktą ir suderintą IS vystymo pore</w:t>
      </w:r>
      <w:r w:rsidR="00925F26" w:rsidRPr="00E9087A">
        <w:rPr>
          <w:rFonts w:ascii="Tahoma" w:hAnsi="Tahoma" w:cs="Tahoma"/>
          <w:sz w:val="22"/>
          <w:szCs w:val="22"/>
          <w:lang w:val="lt-LT"/>
        </w:rPr>
        <w:t>ikio detalią analizę, vado</w:t>
      </w:r>
      <w:r w:rsidR="00A6515E" w:rsidRPr="00E9087A">
        <w:rPr>
          <w:rFonts w:ascii="Tahoma" w:hAnsi="Tahoma" w:cs="Tahoma"/>
          <w:sz w:val="22"/>
          <w:szCs w:val="22"/>
          <w:lang w:val="lt-LT"/>
        </w:rPr>
        <w:t>vau</w:t>
      </w:r>
      <w:r w:rsidR="00925F26" w:rsidRPr="00E9087A">
        <w:rPr>
          <w:rFonts w:ascii="Tahoma" w:hAnsi="Tahoma" w:cs="Tahoma"/>
          <w:sz w:val="22"/>
          <w:szCs w:val="22"/>
          <w:lang w:val="lt-LT"/>
        </w:rPr>
        <w:t xml:space="preserve">jantis </w:t>
      </w:r>
      <w:r w:rsidR="00456F31" w:rsidRPr="00E9087A">
        <w:rPr>
          <w:rFonts w:ascii="Tahoma" w:hAnsi="Tahoma" w:cs="Tahoma"/>
          <w:sz w:val="22"/>
          <w:szCs w:val="22"/>
          <w:lang w:val="lt-LT"/>
        </w:rPr>
        <w:t>procesu</w:t>
      </w:r>
      <w:r w:rsidR="00456F31">
        <w:rPr>
          <w:rFonts w:ascii="Tahoma" w:hAnsi="Tahoma" w:cs="Tahoma"/>
          <w:sz w:val="22"/>
          <w:szCs w:val="22"/>
          <w:lang w:val="lt-LT"/>
        </w:rPr>
        <w:t xml:space="preserve"> </w:t>
      </w:r>
      <w:hyperlink r:id="rId32" w:tgtFrame="_blank" w:history="1">
        <w:r w:rsidR="00925F26" w:rsidRPr="00E9087A">
          <w:rPr>
            <w:rStyle w:val="Hyperlink"/>
            <w:rFonts w:ascii="Tahoma" w:hAnsi="Tahoma" w:cs="Tahoma"/>
            <w:sz w:val="22"/>
            <w:szCs w:val="22"/>
            <w:lang w:val="lt-LT"/>
          </w:rPr>
          <w:t>Organizuoti IS vystymo poreikio kūrimą / atnaujinimą</w:t>
        </w:r>
      </w:hyperlink>
      <w:r w:rsidR="00925F26" w:rsidRPr="00E9087A">
        <w:rPr>
          <w:rFonts w:ascii="Tahoma" w:hAnsi="Tahoma" w:cs="Tahoma"/>
          <w:sz w:val="22"/>
          <w:szCs w:val="22"/>
          <w:lang w:val="lt-LT"/>
        </w:rPr>
        <w:t>​ užtikrinti IS vystymo poreikių kūrimą, priežiūrą, rezultatų priėmi</w:t>
      </w:r>
      <w:r w:rsidR="000077C8">
        <w:rPr>
          <w:rFonts w:ascii="Tahoma" w:hAnsi="Tahoma" w:cs="Tahoma"/>
          <w:sz w:val="22"/>
          <w:szCs w:val="22"/>
          <w:lang w:val="lt-LT"/>
        </w:rPr>
        <w:t>mą, diegimą į testavimo aplinką;</w:t>
      </w:r>
    </w:p>
    <w:p w14:paraId="49DDCB2A" w14:textId="141C19D5" w:rsidR="006B58C2"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a</w:t>
      </w:r>
      <w:r w:rsidR="0018496A" w:rsidRPr="00E9087A">
        <w:rPr>
          <w:rFonts w:ascii="Tahoma" w:hAnsi="Tahoma" w:cs="Tahoma"/>
          <w:sz w:val="22"/>
          <w:szCs w:val="22"/>
          <w:lang w:val="lt-LT"/>
        </w:rPr>
        <w:t xml:space="preserve">tlikti veiklos reikalavimų tenkinimo testavimą, paruošti testavimo scenarijus, fiksuoti testavimo rezultatus bei pašalinti trūkumus, vadovaujantis procesu </w:t>
      </w:r>
      <w:hyperlink r:id="rId33" w:tgtFrame="_blank" w:history="1">
        <w:r w:rsidR="0018496A" w:rsidRPr="00E9087A">
          <w:rPr>
            <w:rStyle w:val="Hyperlink"/>
            <w:rFonts w:ascii="Tahoma" w:hAnsi="Tahoma" w:cs="Tahoma"/>
            <w:sz w:val="22"/>
            <w:szCs w:val="22"/>
            <w:lang w:val="lt-LT"/>
          </w:rPr>
          <w:t>Testuoti IS vystymo poreikį</w:t>
        </w:r>
      </w:hyperlink>
      <w:r w:rsidR="0018496A" w:rsidRPr="00E9087A">
        <w:rPr>
          <w:rStyle w:val="Hyperlink"/>
          <w:rFonts w:ascii="Tahoma" w:hAnsi="Tahoma" w:cs="Tahoma"/>
          <w:sz w:val="22"/>
          <w:szCs w:val="22"/>
          <w:lang w:val="lt-LT"/>
        </w:rPr>
        <w:t>​</w:t>
      </w:r>
      <w:r w:rsidR="000077C8">
        <w:rPr>
          <w:rFonts w:ascii="Tahoma" w:hAnsi="Tahoma" w:cs="Tahoma"/>
          <w:sz w:val="22"/>
          <w:szCs w:val="22"/>
          <w:lang w:val="lt-LT"/>
        </w:rPr>
        <w:t>;</w:t>
      </w:r>
    </w:p>
    <w:p w14:paraId="5CC7DBDA" w14:textId="6A5DB01D" w:rsidR="006B58C2"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7B4A6C">
        <w:rPr>
          <w:rFonts w:ascii="Tahoma" w:hAnsi="Tahoma" w:cs="Tahoma"/>
          <w:sz w:val="22"/>
          <w:szCs w:val="22"/>
          <w:lang w:val="lt-LT"/>
        </w:rPr>
        <w:t>u</w:t>
      </w:r>
      <w:r w:rsidR="006B58C2" w:rsidRPr="007B4A6C">
        <w:rPr>
          <w:rFonts w:ascii="Tahoma" w:hAnsi="Tahoma" w:cs="Tahoma"/>
          <w:sz w:val="22"/>
          <w:szCs w:val="22"/>
          <w:lang w:val="lt-LT"/>
        </w:rPr>
        <w:t xml:space="preserve">žtikrinti, kad diegiami IS vystymo </w:t>
      </w:r>
      <w:r w:rsidR="00FC6FD5" w:rsidRPr="000E0F88">
        <w:rPr>
          <w:rFonts w:ascii="Tahoma" w:hAnsi="Tahoma" w:cs="Tahoma"/>
          <w:sz w:val="22"/>
          <w:szCs w:val="22"/>
          <w:lang w:val="lt-LT"/>
        </w:rPr>
        <w:t>poreikiai</w:t>
      </w:r>
      <w:r w:rsidR="006B58C2" w:rsidRPr="000E0F88">
        <w:rPr>
          <w:rFonts w:ascii="Tahoma" w:hAnsi="Tahoma" w:cs="Tahoma"/>
          <w:sz w:val="22"/>
          <w:szCs w:val="22"/>
          <w:lang w:val="lt-LT"/>
        </w:rPr>
        <w:t xml:space="preserve"> </w:t>
      </w:r>
      <w:r w:rsidR="00456F31" w:rsidRPr="00B85D18">
        <w:rPr>
          <w:rFonts w:ascii="Tahoma" w:hAnsi="Tahoma" w:cs="Tahoma"/>
          <w:sz w:val="22"/>
          <w:szCs w:val="22"/>
          <w:lang w:val="lt-LT"/>
        </w:rPr>
        <w:t>būtų</w:t>
      </w:r>
      <w:r w:rsidR="00456F31" w:rsidRPr="007B4A6C">
        <w:rPr>
          <w:rFonts w:ascii="Tahoma" w:hAnsi="Tahoma" w:cs="Tahoma"/>
          <w:sz w:val="22"/>
          <w:szCs w:val="22"/>
          <w:lang w:val="lt-LT"/>
        </w:rPr>
        <w:t xml:space="preserve"> </w:t>
      </w:r>
      <w:r w:rsidR="006B58C2" w:rsidRPr="007B4A6C">
        <w:rPr>
          <w:rFonts w:ascii="Tahoma" w:hAnsi="Tahoma" w:cs="Tahoma"/>
          <w:sz w:val="22"/>
          <w:szCs w:val="22"/>
          <w:lang w:val="lt-LT"/>
        </w:rPr>
        <w:t>kokybiškai atlikti bei diegiami tinkamu laiku</w:t>
      </w:r>
      <w:r w:rsidR="00456F31" w:rsidRPr="00B85D18">
        <w:rPr>
          <w:rFonts w:ascii="Tahoma" w:hAnsi="Tahoma" w:cs="Tahoma"/>
          <w:sz w:val="22"/>
          <w:szCs w:val="22"/>
          <w:lang w:val="lt-LT"/>
        </w:rPr>
        <w:t xml:space="preserve">, vadovaujantis </w:t>
      </w:r>
      <w:r w:rsidR="00EE25B0" w:rsidRPr="00E9087A">
        <w:rPr>
          <w:rFonts w:ascii="Tahoma" w:hAnsi="Tahoma" w:cs="Tahoma"/>
          <w:sz w:val="22"/>
          <w:szCs w:val="22"/>
          <w:lang w:val="lt-LT"/>
        </w:rPr>
        <w:t xml:space="preserve">procesu </w:t>
      </w:r>
      <w:hyperlink r:id="rId34" w:tgtFrame="_blank" w:history="1">
        <w:r w:rsidR="006B58C2" w:rsidRPr="00E9087A">
          <w:rPr>
            <w:rStyle w:val="Hyperlink"/>
            <w:rFonts w:ascii="Tahoma" w:hAnsi="Tahoma" w:cs="Tahoma"/>
            <w:sz w:val="22"/>
            <w:szCs w:val="22"/>
            <w:lang w:val="lt-LT"/>
          </w:rPr>
          <w:t>Diegti IS vystymo pokyčius į gamybinę aplinką</w:t>
        </w:r>
      </w:hyperlink>
      <w:r w:rsidR="006B58C2" w:rsidRPr="00E9087A">
        <w:rPr>
          <w:rStyle w:val="Hyperlink"/>
          <w:rFonts w:ascii="Tahoma" w:hAnsi="Tahoma" w:cs="Tahoma"/>
          <w:sz w:val="22"/>
          <w:szCs w:val="22"/>
          <w:lang w:val="lt-LT"/>
        </w:rPr>
        <w:t>​</w:t>
      </w:r>
      <w:r w:rsidR="00EE25B0" w:rsidRPr="00E9087A">
        <w:rPr>
          <w:rStyle w:val="Hyperlink"/>
          <w:rFonts w:ascii="Tahoma" w:hAnsi="Tahoma" w:cs="Tahoma"/>
          <w:sz w:val="22"/>
          <w:szCs w:val="22"/>
          <w:lang w:val="lt-LT"/>
        </w:rPr>
        <w:t>.</w:t>
      </w:r>
    </w:p>
    <w:p w14:paraId="7A4A32FA" w14:textId="67832098" w:rsidR="00B66B60" w:rsidRPr="00E9087A" w:rsidRDefault="0086627C" w:rsidP="00EF716E">
      <w:pPr>
        <w:pStyle w:val="paragraph"/>
        <w:numPr>
          <w:ilvl w:val="0"/>
          <w:numId w:val="2"/>
        </w:numPr>
        <w:tabs>
          <w:tab w:val="left" w:pos="851"/>
        </w:tabs>
        <w:spacing w:before="0" w:beforeAutospacing="0" w:after="0" w:afterAutospacing="0"/>
        <w:ind w:left="0" w:firstLine="851"/>
        <w:jc w:val="both"/>
        <w:textAlignment w:val="baseline"/>
        <w:rPr>
          <w:rFonts w:ascii="Tahoma" w:hAnsi="Tahoma" w:cs="Tahoma"/>
          <w:sz w:val="22"/>
          <w:szCs w:val="22"/>
          <w:lang w:val="lt-LT"/>
        </w:rPr>
      </w:pPr>
      <w:r w:rsidRPr="00E9087A">
        <w:rPr>
          <w:rStyle w:val="Hyperlink"/>
          <w:rFonts w:ascii="Tahoma" w:hAnsi="Tahoma" w:cs="Tahoma"/>
          <w:color w:val="auto"/>
          <w:sz w:val="22"/>
          <w:szCs w:val="22"/>
          <w:u w:val="none"/>
          <w:lang w:val="lt-LT"/>
        </w:rPr>
        <w:t xml:space="preserve">Atliekant detalią analizę </w:t>
      </w:r>
      <w:r w:rsidRPr="00E9087A">
        <w:rPr>
          <w:rFonts w:ascii="Tahoma" w:hAnsi="Tahoma" w:cs="Tahoma"/>
          <w:sz w:val="22"/>
          <w:szCs w:val="22"/>
          <w:lang w:val="lt-LT"/>
        </w:rPr>
        <w:t>(</w:t>
      </w:r>
      <w:r w:rsidRPr="00E9087A">
        <w:rPr>
          <w:rFonts w:ascii="Tahoma" w:hAnsi="Tahoma" w:cs="Tahoma"/>
          <w:color w:val="000000"/>
          <w:sz w:val="22"/>
          <w:szCs w:val="22"/>
          <w:lang w:val="lt-LT"/>
        </w:rPr>
        <w:t xml:space="preserve">procesas </w:t>
      </w:r>
      <w:hyperlink r:id="rId35" w:tgtFrame="_blank" w:history="1">
        <w:r w:rsidRPr="00E9087A">
          <w:rPr>
            <w:rStyle w:val="Hyperlink"/>
            <w:rFonts w:ascii="Tahoma" w:hAnsi="Tahoma" w:cs="Tahoma"/>
            <w:sz w:val="22"/>
            <w:szCs w:val="22"/>
            <w:lang w:val="lt-LT"/>
          </w:rPr>
          <w:t>Atlikti detalią IS vystymo darbų analizę</w:t>
        </w:r>
      </w:hyperlink>
      <w:r w:rsidRPr="00E9087A">
        <w:rPr>
          <w:rFonts w:ascii="Tahoma" w:hAnsi="Tahoma" w:cs="Tahoma"/>
          <w:sz w:val="22"/>
          <w:szCs w:val="22"/>
          <w:lang w:val="lt-LT"/>
        </w:rPr>
        <w:t>) būtina:</w:t>
      </w:r>
    </w:p>
    <w:p w14:paraId="0B929989" w14:textId="3F046E45" w:rsidR="00214721"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color w:val="333333"/>
          <w:sz w:val="22"/>
          <w:szCs w:val="22"/>
          <w:shd w:val="clear" w:color="auto" w:fill="FFFFFF"/>
          <w:lang w:val="lt-LT"/>
        </w:rPr>
        <w:t>d</w:t>
      </w:r>
      <w:r w:rsidR="00214721" w:rsidRPr="00E9087A">
        <w:rPr>
          <w:rFonts w:ascii="Tahoma" w:hAnsi="Tahoma" w:cs="Tahoma"/>
          <w:color w:val="333333"/>
          <w:sz w:val="22"/>
          <w:szCs w:val="22"/>
          <w:shd w:val="clear" w:color="auto" w:fill="FFFFFF"/>
          <w:lang w:val="lt-LT"/>
        </w:rPr>
        <w:t>etalizuoti veiklos reikalavimus</w:t>
      </w:r>
      <w:r w:rsidR="000077C8">
        <w:rPr>
          <w:rFonts w:ascii="Tahoma" w:hAnsi="Tahoma" w:cs="Tahoma"/>
          <w:sz w:val="22"/>
          <w:szCs w:val="22"/>
          <w:lang w:val="lt-LT"/>
        </w:rPr>
        <w:t>;</w:t>
      </w:r>
    </w:p>
    <w:p w14:paraId="1218C1DD" w14:textId="3AFE2BCD" w:rsidR="00214721" w:rsidRPr="00E9087A" w:rsidRDefault="002671D6" w:rsidP="00EF716E">
      <w:pPr>
        <w:pStyle w:val="ListParagraph"/>
        <w:numPr>
          <w:ilvl w:val="1"/>
          <w:numId w:val="2"/>
        </w:numPr>
        <w:tabs>
          <w:tab w:val="left" w:pos="1418"/>
        </w:tabs>
        <w:ind w:left="0" w:firstLine="851"/>
        <w:jc w:val="both"/>
        <w:outlineLvl w:val="2"/>
        <w:rPr>
          <w:rFonts w:ascii="Tahoma" w:hAnsi="Tahoma" w:cs="Tahoma"/>
          <w:sz w:val="22"/>
          <w:szCs w:val="22"/>
        </w:rPr>
      </w:pPr>
      <w:r w:rsidRPr="00E9087A">
        <w:rPr>
          <w:rFonts w:ascii="Tahoma" w:hAnsi="Tahoma" w:cs="Tahoma"/>
          <w:sz w:val="22"/>
          <w:szCs w:val="22"/>
        </w:rPr>
        <w:t>v</w:t>
      </w:r>
      <w:r w:rsidR="00214721" w:rsidRPr="00E9087A">
        <w:rPr>
          <w:rFonts w:ascii="Tahoma" w:hAnsi="Tahoma" w:cs="Tahoma"/>
          <w:sz w:val="22"/>
          <w:szCs w:val="22"/>
        </w:rPr>
        <w:t xml:space="preserve">ertinti tvarkomų asmens duomenų kategorijas, duomenų valdytojus ir duomenų tvarkytojus, duomenų teikėjus ir gavėjus, </w:t>
      </w:r>
      <w:r w:rsidR="00214721" w:rsidRPr="001C2FFA">
        <w:rPr>
          <w:rFonts w:ascii="Tahoma" w:hAnsi="Tahoma" w:cs="Tahoma"/>
          <w:sz w:val="22"/>
          <w:szCs w:val="22"/>
        </w:rPr>
        <w:t>BDAR</w:t>
      </w:r>
      <w:r w:rsidR="00214721" w:rsidRPr="00E9087A">
        <w:rPr>
          <w:rFonts w:ascii="Tahoma" w:hAnsi="Tahoma" w:cs="Tahoma"/>
          <w:sz w:val="22"/>
          <w:szCs w:val="22"/>
        </w:rPr>
        <w:t xml:space="preserve"> reikalavimus</w:t>
      </w:r>
      <w:r w:rsidR="000077C8">
        <w:rPr>
          <w:rFonts w:ascii="Tahoma" w:hAnsi="Tahoma" w:cs="Tahoma"/>
          <w:sz w:val="22"/>
          <w:szCs w:val="22"/>
        </w:rPr>
        <w:t>;</w:t>
      </w:r>
    </w:p>
    <w:p w14:paraId="5AD1EB63" w14:textId="328FBDCD" w:rsidR="00214721"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k</w:t>
      </w:r>
      <w:r w:rsidR="00BB2AED" w:rsidRPr="00E9087A">
        <w:rPr>
          <w:rFonts w:ascii="Tahoma" w:hAnsi="Tahoma" w:cs="Tahoma"/>
          <w:sz w:val="22"/>
          <w:szCs w:val="22"/>
          <w:lang w:val="lt-LT"/>
        </w:rPr>
        <w:t xml:space="preserve">ai identifikuojama įtaka susijusioms </w:t>
      </w:r>
      <w:r w:rsidR="003B7AF9">
        <w:rPr>
          <w:rFonts w:ascii="Tahoma" w:hAnsi="Tahoma" w:cs="Tahoma"/>
          <w:sz w:val="22"/>
          <w:szCs w:val="22"/>
          <w:lang w:val="lt-LT"/>
        </w:rPr>
        <w:t>IS</w:t>
      </w:r>
      <w:r w:rsidR="00BB2AED" w:rsidRPr="00E9087A">
        <w:rPr>
          <w:rFonts w:ascii="Tahoma" w:hAnsi="Tahoma" w:cs="Tahoma"/>
          <w:sz w:val="22"/>
          <w:szCs w:val="22"/>
          <w:lang w:val="lt-LT"/>
        </w:rPr>
        <w:t>, procesams</w:t>
      </w:r>
      <w:r w:rsidR="007B4A6C">
        <w:rPr>
          <w:rFonts w:ascii="Tahoma" w:hAnsi="Tahoma" w:cs="Tahoma"/>
          <w:sz w:val="22"/>
          <w:szCs w:val="22"/>
          <w:lang w:val="lt-LT"/>
        </w:rPr>
        <w:t xml:space="preserve"> –</w:t>
      </w:r>
      <w:r w:rsidR="00BB2AED" w:rsidRPr="00E9087A">
        <w:rPr>
          <w:rFonts w:ascii="Tahoma" w:hAnsi="Tahoma" w:cs="Tahoma"/>
          <w:sz w:val="22"/>
          <w:szCs w:val="22"/>
          <w:lang w:val="lt-LT"/>
        </w:rPr>
        <w:t xml:space="preserve"> derin</w:t>
      </w:r>
      <w:r w:rsidR="00D23956" w:rsidRPr="00E9087A">
        <w:rPr>
          <w:rFonts w:ascii="Tahoma" w:hAnsi="Tahoma" w:cs="Tahoma"/>
          <w:sz w:val="22"/>
          <w:szCs w:val="22"/>
          <w:lang w:val="lt-LT"/>
        </w:rPr>
        <w:t>ti</w:t>
      </w:r>
      <w:r w:rsidR="00BB2AED" w:rsidRPr="00E9087A">
        <w:rPr>
          <w:rFonts w:ascii="Tahoma" w:hAnsi="Tahoma" w:cs="Tahoma"/>
          <w:sz w:val="22"/>
          <w:szCs w:val="22"/>
          <w:lang w:val="lt-LT"/>
        </w:rPr>
        <w:t xml:space="preserve"> ir vertin</w:t>
      </w:r>
      <w:r w:rsidR="00D23956" w:rsidRPr="00E9087A">
        <w:rPr>
          <w:rFonts w:ascii="Tahoma" w:hAnsi="Tahoma" w:cs="Tahoma"/>
          <w:sz w:val="22"/>
          <w:szCs w:val="22"/>
          <w:lang w:val="lt-LT"/>
        </w:rPr>
        <w:t>ti</w:t>
      </w:r>
      <w:r w:rsidR="00BB2AED" w:rsidRPr="00E9087A">
        <w:rPr>
          <w:rFonts w:ascii="Tahoma" w:hAnsi="Tahoma" w:cs="Tahoma"/>
          <w:sz w:val="22"/>
          <w:szCs w:val="22"/>
          <w:lang w:val="lt-LT"/>
        </w:rPr>
        <w:t xml:space="preserve"> numatomų </w:t>
      </w:r>
      <w:r w:rsidR="00FC6FD5" w:rsidRPr="00E9087A">
        <w:rPr>
          <w:rFonts w:ascii="Tahoma" w:hAnsi="Tahoma" w:cs="Tahoma"/>
          <w:sz w:val="22"/>
          <w:szCs w:val="22"/>
          <w:lang w:val="lt-LT"/>
        </w:rPr>
        <w:t>IS vystymo poreikių</w:t>
      </w:r>
      <w:r w:rsidR="00BB2AED" w:rsidRPr="00E9087A">
        <w:rPr>
          <w:rFonts w:ascii="Tahoma" w:hAnsi="Tahoma" w:cs="Tahoma"/>
          <w:sz w:val="22"/>
          <w:szCs w:val="22"/>
          <w:lang w:val="lt-LT"/>
        </w:rPr>
        <w:t xml:space="preserve"> apimtis su jų savininkais, Produkto vadovais bei</w:t>
      </w:r>
      <w:r w:rsidR="007B4A6C">
        <w:rPr>
          <w:rFonts w:ascii="Tahoma" w:hAnsi="Tahoma" w:cs="Tahoma"/>
          <w:sz w:val="22"/>
          <w:szCs w:val="22"/>
          <w:lang w:val="lt-LT"/>
        </w:rPr>
        <w:t>,</w:t>
      </w:r>
      <w:r w:rsidR="00BB2AED" w:rsidRPr="00E9087A">
        <w:rPr>
          <w:rFonts w:ascii="Tahoma" w:hAnsi="Tahoma" w:cs="Tahoma"/>
          <w:sz w:val="22"/>
          <w:szCs w:val="22"/>
          <w:lang w:val="lt-LT"/>
        </w:rPr>
        <w:t xml:space="preserve"> jeigu reikalinga</w:t>
      </w:r>
      <w:r w:rsidR="007B4A6C">
        <w:rPr>
          <w:rFonts w:ascii="Tahoma" w:hAnsi="Tahoma" w:cs="Tahoma"/>
          <w:sz w:val="22"/>
          <w:szCs w:val="22"/>
          <w:lang w:val="lt-LT"/>
        </w:rPr>
        <w:t>,</w:t>
      </w:r>
      <w:r w:rsidR="00BB2AED" w:rsidRPr="00E9087A">
        <w:rPr>
          <w:rFonts w:ascii="Tahoma" w:hAnsi="Tahoma" w:cs="Tahoma"/>
          <w:sz w:val="22"/>
          <w:szCs w:val="22"/>
          <w:lang w:val="lt-LT"/>
        </w:rPr>
        <w:t xml:space="preserve"> inici</w:t>
      </w:r>
      <w:r w:rsidR="000077C8">
        <w:rPr>
          <w:rFonts w:ascii="Tahoma" w:hAnsi="Tahoma" w:cs="Tahoma"/>
          <w:sz w:val="22"/>
          <w:szCs w:val="22"/>
          <w:lang w:val="lt-LT"/>
        </w:rPr>
        <w:t>juojami vystymo poreikiai juose;</w:t>
      </w:r>
    </w:p>
    <w:p w14:paraId="42402655" w14:textId="084E2AE8" w:rsidR="00214721"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s</w:t>
      </w:r>
      <w:r w:rsidR="00BB2AED" w:rsidRPr="00E9087A">
        <w:rPr>
          <w:rFonts w:ascii="Tahoma" w:hAnsi="Tahoma" w:cs="Tahoma"/>
          <w:sz w:val="22"/>
          <w:szCs w:val="22"/>
          <w:lang w:val="lt-LT"/>
        </w:rPr>
        <w:t>uformuluoti realizavimo reikalavimus bei jų priėmimo kriterijus, išankstines sąlygas</w:t>
      </w:r>
      <w:r w:rsidR="00166844" w:rsidRPr="00E9087A">
        <w:rPr>
          <w:rFonts w:ascii="Tahoma" w:hAnsi="Tahoma" w:cs="Tahoma"/>
          <w:sz w:val="22"/>
          <w:szCs w:val="22"/>
          <w:lang w:val="lt-LT"/>
        </w:rPr>
        <w:t xml:space="preserve"> bei juos dokumentuoti ir registru</w:t>
      </w:r>
      <w:r w:rsidR="000077C8">
        <w:rPr>
          <w:rFonts w:ascii="Tahoma" w:hAnsi="Tahoma" w:cs="Tahoma"/>
          <w:sz w:val="22"/>
          <w:szCs w:val="22"/>
          <w:lang w:val="lt-LT"/>
        </w:rPr>
        <w:t>oti JIRA sistemoje;</w:t>
      </w:r>
    </w:p>
    <w:p w14:paraId="320B5DE7" w14:textId="4DBA3965" w:rsidR="00D23956" w:rsidRPr="00E9087A" w:rsidRDefault="007B4A6C" w:rsidP="00D23956">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Pr>
          <w:rFonts w:ascii="Tahoma" w:hAnsi="Tahoma" w:cs="Tahoma"/>
          <w:sz w:val="22"/>
          <w:szCs w:val="22"/>
          <w:lang w:val="lt-LT"/>
        </w:rPr>
        <w:t>siekiant realizuoti</w:t>
      </w:r>
      <w:r w:rsidRPr="00E9087A">
        <w:rPr>
          <w:rFonts w:ascii="Tahoma" w:hAnsi="Tahoma" w:cs="Tahoma"/>
          <w:sz w:val="22"/>
          <w:szCs w:val="22"/>
          <w:lang w:val="lt-LT"/>
        </w:rPr>
        <w:t xml:space="preserve"> </w:t>
      </w:r>
      <w:r w:rsidR="00D23956" w:rsidRPr="00E9087A">
        <w:rPr>
          <w:rFonts w:ascii="Tahoma" w:hAnsi="Tahoma" w:cs="Tahoma"/>
          <w:sz w:val="22"/>
          <w:szCs w:val="22"/>
          <w:lang w:val="lt-LT"/>
        </w:rPr>
        <w:t>saugos atitikties IS vystymo poreikio reikalavim</w:t>
      </w:r>
      <w:r>
        <w:rPr>
          <w:rFonts w:ascii="Tahoma" w:hAnsi="Tahoma" w:cs="Tahoma"/>
          <w:sz w:val="22"/>
          <w:szCs w:val="22"/>
          <w:lang w:val="lt-LT"/>
        </w:rPr>
        <w:t xml:space="preserve">us, </w:t>
      </w:r>
      <w:r w:rsidR="00D23956" w:rsidRPr="00E9087A">
        <w:rPr>
          <w:rFonts w:ascii="Tahoma" w:hAnsi="Tahoma" w:cs="Tahoma"/>
          <w:sz w:val="22"/>
          <w:szCs w:val="22"/>
          <w:lang w:val="lt-LT"/>
        </w:rPr>
        <w:t>turi būti derinam</w:t>
      </w:r>
      <w:r>
        <w:rPr>
          <w:rFonts w:ascii="Tahoma" w:hAnsi="Tahoma" w:cs="Tahoma"/>
          <w:sz w:val="22"/>
          <w:szCs w:val="22"/>
          <w:lang w:val="lt-LT"/>
        </w:rPr>
        <w:t xml:space="preserve">a </w:t>
      </w:r>
      <w:r w:rsidR="00D23956" w:rsidRPr="00E9087A">
        <w:rPr>
          <w:rFonts w:ascii="Tahoma" w:hAnsi="Tahoma" w:cs="Tahoma"/>
          <w:sz w:val="22"/>
          <w:szCs w:val="22"/>
          <w:lang w:val="lt-LT"/>
        </w:rPr>
        <w:t>su saugos įgaliotiniais, duomenų apsaugos pareigūnais, Kibernetinės saugos skyriumi</w:t>
      </w:r>
      <w:r w:rsidR="00353BBC" w:rsidRPr="00E9087A">
        <w:rPr>
          <w:rFonts w:ascii="Tahoma" w:hAnsi="Tahoma" w:cs="Tahoma"/>
          <w:sz w:val="22"/>
          <w:szCs w:val="22"/>
          <w:lang w:val="lt-LT"/>
        </w:rPr>
        <w:t xml:space="preserve"> kaip </w:t>
      </w:r>
      <w:r>
        <w:rPr>
          <w:rFonts w:ascii="Tahoma" w:hAnsi="Tahoma" w:cs="Tahoma"/>
          <w:sz w:val="22"/>
          <w:szCs w:val="22"/>
          <w:lang w:val="lt-LT"/>
        </w:rPr>
        <w:t xml:space="preserve">tai </w:t>
      </w:r>
      <w:r w:rsidR="00353BBC" w:rsidRPr="00E9087A">
        <w:rPr>
          <w:rFonts w:ascii="Tahoma" w:hAnsi="Tahoma" w:cs="Tahoma"/>
          <w:sz w:val="22"/>
          <w:szCs w:val="22"/>
          <w:lang w:val="lt-LT"/>
        </w:rPr>
        <w:t xml:space="preserve">nustatyta </w:t>
      </w:r>
      <w:r w:rsidR="00D368BC">
        <w:rPr>
          <w:rFonts w:ascii="Tahoma" w:hAnsi="Tahoma" w:cs="Tahoma"/>
          <w:sz w:val="22"/>
          <w:szCs w:val="22"/>
          <w:lang w:val="lt-LT"/>
        </w:rPr>
        <w:t>Saugos politiką įgyvendinančiuose dokumentuose</w:t>
      </w:r>
      <w:r w:rsidR="000077C8">
        <w:rPr>
          <w:rFonts w:ascii="Tahoma" w:hAnsi="Tahoma" w:cs="Tahoma"/>
          <w:sz w:val="22"/>
          <w:szCs w:val="22"/>
          <w:lang w:val="lt-LT"/>
        </w:rPr>
        <w:t>;</w:t>
      </w:r>
    </w:p>
    <w:p w14:paraId="791E2448" w14:textId="0971FDD4" w:rsidR="006A3B22" w:rsidRPr="00E9087A" w:rsidRDefault="002671D6" w:rsidP="006A3B22">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v</w:t>
      </w:r>
      <w:r w:rsidR="006A3B22" w:rsidRPr="00E9087A">
        <w:rPr>
          <w:rFonts w:ascii="Tahoma" w:hAnsi="Tahoma" w:cs="Tahoma"/>
          <w:sz w:val="22"/>
          <w:szCs w:val="22"/>
          <w:lang w:val="lt-LT"/>
        </w:rPr>
        <w:t xml:space="preserve">ertinti atsparumo įsilaužimų, našumo testavimui </w:t>
      </w:r>
      <w:r w:rsidR="00D301D4" w:rsidRPr="00E9087A">
        <w:rPr>
          <w:rFonts w:ascii="Tahoma" w:hAnsi="Tahoma" w:cs="Tahoma"/>
          <w:sz w:val="22"/>
          <w:szCs w:val="22"/>
          <w:lang w:val="lt-LT"/>
        </w:rPr>
        <w:t>poreikį</w:t>
      </w:r>
      <w:r w:rsidR="00D301D4" w:rsidDel="00D301D4">
        <w:rPr>
          <w:rStyle w:val="CommentReference"/>
          <w:lang w:val="lt-LT"/>
        </w:rPr>
        <w:t xml:space="preserve"> </w:t>
      </w:r>
      <w:r w:rsidR="007B4A6C">
        <w:rPr>
          <w:rFonts w:ascii="Tahoma" w:hAnsi="Tahoma" w:cs="Tahoma"/>
          <w:sz w:val="22"/>
          <w:szCs w:val="22"/>
          <w:lang w:val="lt-LT"/>
        </w:rPr>
        <w:t>–</w:t>
      </w:r>
      <w:r w:rsidR="007B4A6C" w:rsidRPr="00E9087A">
        <w:rPr>
          <w:rFonts w:ascii="Tahoma" w:hAnsi="Tahoma" w:cs="Tahoma"/>
          <w:sz w:val="22"/>
          <w:szCs w:val="22"/>
          <w:lang w:val="lt-LT"/>
        </w:rPr>
        <w:t xml:space="preserve"> </w:t>
      </w:r>
      <w:r w:rsidR="006A3B22" w:rsidRPr="00E9087A">
        <w:rPr>
          <w:rFonts w:ascii="Tahoma" w:hAnsi="Tahoma" w:cs="Tahoma"/>
          <w:sz w:val="22"/>
          <w:szCs w:val="22"/>
          <w:lang w:val="lt-LT"/>
        </w:rPr>
        <w:t>poreikiui esant, konsultuojamasi su saugos įgaliotiniais, duomenų valdymo įgaliotiniais, duomenų apsaugos pareigūnai</w:t>
      </w:r>
      <w:r w:rsidR="000077C8">
        <w:rPr>
          <w:rFonts w:ascii="Tahoma" w:hAnsi="Tahoma" w:cs="Tahoma"/>
          <w:sz w:val="22"/>
          <w:szCs w:val="22"/>
          <w:lang w:val="lt-LT"/>
        </w:rPr>
        <w:t>s, Kibernetinės saugos skyriumi;</w:t>
      </w:r>
    </w:p>
    <w:p w14:paraId="1462D54C" w14:textId="0EBF3CB8" w:rsidR="00611A9C" w:rsidRPr="00E9087A" w:rsidRDefault="002671D6" w:rsidP="006A3B22">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j</w:t>
      </w:r>
      <w:r w:rsidR="00611A9C" w:rsidRPr="00E9087A">
        <w:rPr>
          <w:rFonts w:ascii="Tahoma" w:hAnsi="Tahoma" w:cs="Tahoma"/>
          <w:sz w:val="22"/>
          <w:szCs w:val="22"/>
          <w:lang w:val="lt-LT"/>
        </w:rPr>
        <w:t>ei IS vystymo poreikis keičia IS architektūrinį sprendimą ir</w:t>
      </w:r>
      <w:r w:rsidR="00B0182F">
        <w:rPr>
          <w:rFonts w:ascii="Tahoma" w:hAnsi="Tahoma" w:cs="Tahoma"/>
          <w:sz w:val="22"/>
          <w:szCs w:val="22"/>
          <w:lang w:val="lt-LT"/>
        </w:rPr>
        <w:t xml:space="preserve"> (</w:t>
      </w:r>
      <w:r w:rsidR="00611A9C" w:rsidRPr="00E9087A">
        <w:rPr>
          <w:rFonts w:ascii="Tahoma" w:hAnsi="Tahoma" w:cs="Tahoma"/>
          <w:sz w:val="22"/>
          <w:szCs w:val="22"/>
          <w:lang w:val="lt-LT"/>
        </w:rPr>
        <w:t>ar</w:t>
      </w:r>
      <w:r w:rsidR="00B0182F">
        <w:rPr>
          <w:rFonts w:ascii="Tahoma" w:hAnsi="Tahoma" w:cs="Tahoma"/>
          <w:sz w:val="22"/>
          <w:szCs w:val="22"/>
          <w:lang w:val="lt-LT"/>
        </w:rPr>
        <w:t>)</w:t>
      </w:r>
      <w:r w:rsidR="00611A9C" w:rsidRPr="00E9087A">
        <w:rPr>
          <w:rFonts w:ascii="Tahoma" w:hAnsi="Tahoma" w:cs="Tahoma"/>
          <w:sz w:val="22"/>
          <w:szCs w:val="22"/>
          <w:lang w:val="lt-LT"/>
        </w:rPr>
        <w:t xml:space="preserve"> reikalinga sukurti naują, suderinti su Architektūros komitetu, vadovaujantis procesu </w:t>
      </w:r>
      <w:hyperlink r:id="rId36" w:history="1">
        <w:r w:rsidR="00611A9C" w:rsidRPr="00E9087A">
          <w:rPr>
            <w:rStyle w:val="Hyperlink"/>
            <w:rFonts w:ascii="Tahoma" w:hAnsi="Tahoma" w:cs="Tahoma"/>
            <w:sz w:val="22"/>
            <w:szCs w:val="22"/>
            <w:lang w:val="lt-LT"/>
          </w:rPr>
          <w:t>Valdyti IT architektūrą</w:t>
        </w:r>
      </w:hyperlink>
      <w:r w:rsidR="000077C8">
        <w:rPr>
          <w:rFonts w:ascii="Tahoma" w:hAnsi="Tahoma" w:cs="Tahoma"/>
          <w:sz w:val="22"/>
          <w:szCs w:val="22"/>
          <w:lang w:val="lt-LT"/>
        </w:rPr>
        <w:t>;</w:t>
      </w:r>
    </w:p>
    <w:p w14:paraId="2E9D70E5" w14:textId="659A0494" w:rsidR="00214721" w:rsidRPr="00E9087A" w:rsidRDefault="002671D6"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v</w:t>
      </w:r>
      <w:r w:rsidR="00133F42" w:rsidRPr="00E9087A">
        <w:rPr>
          <w:rFonts w:ascii="Tahoma" w:hAnsi="Tahoma" w:cs="Tahoma"/>
          <w:sz w:val="22"/>
          <w:szCs w:val="22"/>
          <w:lang w:val="lt-LT"/>
        </w:rPr>
        <w:t>ystymo poreikio realizavimo darbų apimties įvertinimui</w:t>
      </w:r>
      <w:r w:rsidR="005E5AFA" w:rsidRPr="00E9087A">
        <w:rPr>
          <w:rFonts w:ascii="Tahoma" w:hAnsi="Tahoma" w:cs="Tahoma"/>
          <w:sz w:val="22"/>
          <w:szCs w:val="22"/>
          <w:lang w:val="lt-LT"/>
        </w:rPr>
        <w:t>,</w:t>
      </w:r>
      <w:r w:rsidR="00133F42" w:rsidRPr="00E9087A">
        <w:rPr>
          <w:rFonts w:ascii="Tahoma" w:hAnsi="Tahoma" w:cs="Tahoma"/>
          <w:sz w:val="22"/>
          <w:szCs w:val="22"/>
          <w:lang w:val="lt-LT"/>
        </w:rPr>
        <w:t xml:space="preserve"> pateikti </w:t>
      </w:r>
      <w:r w:rsidR="00B0182F" w:rsidRPr="00E9087A">
        <w:rPr>
          <w:rFonts w:ascii="Tahoma" w:hAnsi="Tahoma" w:cs="Tahoma"/>
          <w:sz w:val="22"/>
          <w:szCs w:val="22"/>
          <w:lang w:val="lt-LT"/>
        </w:rPr>
        <w:t xml:space="preserve">poreikį </w:t>
      </w:r>
      <w:r w:rsidR="005E5AFA" w:rsidRPr="00E9087A">
        <w:rPr>
          <w:rFonts w:ascii="Tahoma" w:hAnsi="Tahoma" w:cs="Tahoma"/>
          <w:sz w:val="22"/>
          <w:szCs w:val="22"/>
          <w:lang w:val="lt-LT"/>
        </w:rPr>
        <w:t xml:space="preserve">įvertinimui </w:t>
      </w:r>
      <w:r w:rsidR="00133F42" w:rsidRPr="00E9087A">
        <w:rPr>
          <w:rFonts w:ascii="Tahoma" w:hAnsi="Tahoma" w:cs="Tahoma"/>
          <w:sz w:val="22"/>
          <w:szCs w:val="22"/>
          <w:lang w:val="lt-LT"/>
        </w:rPr>
        <w:t>r</w:t>
      </w:r>
      <w:r w:rsidR="000077C8">
        <w:rPr>
          <w:rFonts w:ascii="Tahoma" w:hAnsi="Tahoma" w:cs="Tahoma"/>
          <w:sz w:val="22"/>
          <w:szCs w:val="22"/>
          <w:lang w:val="lt-LT"/>
        </w:rPr>
        <w:t>ealizuosiančiai Kūrėjų komandai</w:t>
      </w:r>
      <w:r w:rsidR="00D301D4">
        <w:rPr>
          <w:rFonts w:ascii="Tahoma" w:hAnsi="Tahoma" w:cs="Tahoma"/>
          <w:sz w:val="22"/>
          <w:szCs w:val="22"/>
          <w:lang w:val="lt-LT"/>
        </w:rPr>
        <w:t>.</w:t>
      </w:r>
    </w:p>
    <w:p w14:paraId="6900C214" w14:textId="506E925C" w:rsidR="005E5AFA" w:rsidRPr="00E9087A" w:rsidRDefault="00D301D4" w:rsidP="00D301D4">
      <w:pPr>
        <w:pStyle w:val="paragraph"/>
        <w:numPr>
          <w:ilvl w:val="0"/>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Pr>
          <w:rFonts w:ascii="Tahoma" w:hAnsi="Tahoma" w:cs="Tahoma"/>
          <w:color w:val="333333"/>
          <w:sz w:val="22"/>
          <w:szCs w:val="22"/>
          <w:shd w:val="clear" w:color="auto" w:fill="FFFFFF"/>
        </w:rPr>
        <w:t xml:space="preserve">Po </w:t>
      </w:r>
      <w:r w:rsidR="005E5AFA" w:rsidRPr="00E9087A">
        <w:rPr>
          <w:rFonts w:ascii="Tahoma" w:hAnsi="Tahoma" w:cs="Tahoma"/>
          <w:color w:val="333333"/>
          <w:sz w:val="22"/>
          <w:szCs w:val="22"/>
          <w:shd w:val="clear" w:color="auto" w:fill="FFFFFF"/>
          <w:lang w:val="lt-LT"/>
        </w:rPr>
        <w:t xml:space="preserve">detalios analizės ir darbų apimties įvertinimo, Produkto </w:t>
      </w:r>
      <w:r w:rsidR="007408CB" w:rsidRPr="00E9087A">
        <w:rPr>
          <w:rFonts w:ascii="Tahoma" w:hAnsi="Tahoma" w:cs="Tahoma"/>
          <w:color w:val="333333"/>
          <w:sz w:val="22"/>
          <w:szCs w:val="22"/>
          <w:shd w:val="clear" w:color="auto" w:fill="FFFFFF"/>
          <w:lang w:val="lt-LT"/>
        </w:rPr>
        <w:t>vadov</w:t>
      </w:r>
      <w:r w:rsidR="007408CB">
        <w:rPr>
          <w:rFonts w:ascii="Tahoma" w:hAnsi="Tahoma" w:cs="Tahoma"/>
          <w:color w:val="333333"/>
          <w:sz w:val="22"/>
          <w:szCs w:val="22"/>
          <w:shd w:val="clear" w:color="auto" w:fill="FFFFFF"/>
          <w:lang w:val="lt-LT"/>
        </w:rPr>
        <w:t>as</w:t>
      </w:r>
      <w:r w:rsidR="007408CB" w:rsidRPr="00E9087A">
        <w:rPr>
          <w:rFonts w:ascii="Tahoma" w:hAnsi="Tahoma" w:cs="Tahoma"/>
          <w:color w:val="333333"/>
          <w:sz w:val="22"/>
          <w:szCs w:val="22"/>
          <w:shd w:val="clear" w:color="auto" w:fill="FFFFFF"/>
          <w:lang w:val="lt-LT"/>
        </w:rPr>
        <w:t xml:space="preserve"> priim</w:t>
      </w:r>
      <w:r w:rsidR="007408CB">
        <w:rPr>
          <w:rFonts w:ascii="Tahoma" w:hAnsi="Tahoma" w:cs="Tahoma"/>
          <w:color w:val="333333"/>
          <w:sz w:val="22"/>
          <w:szCs w:val="22"/>
          <w:shd w:val="clear" w:color="auto" w:fill="FFFFFF"/>
          <w:lang w:val="lt-LT"/>
        </w:rPr>
        <w:t>a</w:t>
      </w:r>
      <w:r w:rsidR="007408CB" w:rsidRPr="00E9087A">
        <w:rPr>
          <w:rFonts w:ascii="Tahoma" w:hAnsi="Tahoma" w:cs="Tahoma"/>
          <w:color w:val="333333"/>
          <w:sz w:val="22"/>
          <w:szCs w:val="22"/>
          <w:shd w:val="clear" w:color="auto" w:fill="FFFFFF"/>
          <w:lang w:val="lt-LT"/>
        </w:rPr>
        <w:t xml:space="preserve"> </w:t>
      </w:r>
      <w:r w:rsidR="005E5AFA" w:rsidRPr="00E9087A">
        <w:rPr>
          <w:rFonts w:ascii="Tahoma" w:hAnsi="Tahoma" w:cs="Tahoma"/>
          <w:color w:val="333333"/>
          <w:sz w:val="22"/>
          <w:szCs w:val="22"/>
          <w:shd w:val="clear" w:color="auto" w:fill="FFFFFF"/>
          <w:lang w:val="lt-LT"/>
        </w:rPr>
        <w:t xml:space="preserve">sprendimą dėl poreikio perdavimo realizavimui, su </w:t>
      </w:r>
      <w:r w:rsidR="00B0182F">
        <w:rPr>
          <w:rFonts w:ascii="Tahoma" w:hAnsi="Tahoma" w:cs="Tahoma"/>
          <w:color w:val="333333"/>
          <w:sz w:val="22"/>
          <w:szCs w:val="22"/>
          <w:shd w:val="clear" w:color="auto" w:fill="FFFFFF"/>
          <w:lang w:val="lt-LT"/>
        </w:rPr>
        <w:t>K</w:t>
      </w:r>
      <w:r w:rsidR="00B0182F" w:rsidRPr="00E9087A">
        <w:rPr>
          <w:rFonts w:ascii="Tahoma" w:hAnsi="Tahoma" w:cs="Tahoma"/>
          <w:color w:val="333333"/>
          <w:sz w:val="22"/>
          <w:szCs w:val="22"/>
          <w:shd w:val="clear" w:color="auto" w:fill="FFFFFF"/>
          <w:lang w:val="lt-LT"/>
        </w:rPr>
        <w:t xml:space="preserve">ūrėjų </w:t>
      </w:r>
      <w:r w:rsidR="005E5AFA" w:rsidRPr="00E9087A">
        <w:rPr>
          <w:rFonts w:ascii="Tahoma" w:hAnsi="Tahoma" w:cs="Tahoma"/>
          <w:color w:val="333333"/>
          <w:sz w:val="22"/>
          <w:szCs w:val="22"/>
          <w:shd w:val="clear" w:color="auto" w:fill="FFFFFF"/>
          <w:lang w:val="lt-LT"/>
        </w:rPr>
        <w:t xml:space="preserve">komanda, </w:t>
      </w:r>
      <w:r w:rsidR="00073EAC">
        <w:rPr>
          <w:rFonts w:ascii="Tahoma" w:hAnsi="Tahoma" w:cs="Tahoma"/>
          <w:color w:val="333333"/>
          <w:sz w:val="22"/>
          <w:szCs w:val="22"/>
          <w:shd w:val="clear" w:color="auto" w:fill="FFFFFF"/>
          <w:lang w:val="lt-LT"/>
        </w:rPr>
        <w:t xml:space="preserve">poreikio </w:t>
      </w:r>
      <w:r w:rsidR="005206C4">
        <w:rPr>
          <w:rFonts w:ascii="Tahoma" w:hAnsi="Tahoma" w:cs="Tahoma"/>
          <w:color w:val="333333"/>
          <w:sz w:val="22"/>
          <w:szCs w:val="22"/>
          <w:shd w:val="clear" w:color="auto" w:fill="FFFFFF"/>
          <w:lang w:val="lt-LT"/>
        </w:rPr>
        <w:t>iniciatoriais</w:t>
      </w:r>
      <w:r w:rsidR="005E5AFA" w:rsidRPr="00E9087A">
        <w:rPr>
          <w:rFonts w:ascii="Tahoma" w:hAnsi="Tahoma" w:cs="Tahoma"/>
          <w:color w:val="333333"/>
          <w:sz w:val="22"/>
          <w:szCs w:val="22"/>
          <w:shd w:val="clear" w:color="auto" w:fill="FFFFFF"/>
          <w:lang w:val="lt-LT"/>
        </w:rPr>
        <w:t xml:space="preserve">, </w:t>
      </w:r>
      <w:r>
        <w:rPr>
          <w:rFonts w:ascii="Tahoma" w:hAnsi="Tahoma" w:cs="Tahoma"/>
          <w:color w:val="333333"/>
          <w:sz w:val="22"/>
          <w:szCs w:val="22"/>
          <w:shd w:val="clear" w:color="auto" w:fill="FFFFFF"/>
          <w:lang w:val="lt-LT"/>
        </w:rPr>
        <w:t xml:space="preserve">IS </w:t>
      </w:r>
      <w:r w:rsidR="005E5AFA" w:rsidRPr="00E9087A">
        <w:rPr>
          <w:rFonts w:ascii="Tahoma" w:hAnsi="Tahoma" w:cs="Tahoma"/>
          <w:color w:val="333333"/>
          <w:sz w:val="22"/>
          <w:szCs w:val="22"/>
          <w:shd w:val="clear" w:color="auto" w:fill="FFFFFF"/>
          <w:lang w:val="lt-LT"/>
        </w:rPr>
        <w:t xml:space="preserve">valdytoju ir kt. suinteresuotomis šalimis </w:t>
      </w:r>
      <w:r w:rsidR="007408CB" w:rsidRPr="00E9087A">
        <w:rPr>
          <w:rFonts w:ascii="Tahoma" w:hAnsi="Tahoma" w:cs="Tahoma"/>
          <w:color w:val="333333"/>
          <w:sz w:val="22"/>
          <w:szCs w:val="22"/>
          <w:shd w:val="clear" w:color="auto" w:fill="FFFFFF"/>
          <w:lang w:val="lt-LT"/>
        </w:rPr>
        <w:t>suderin</w:t>
      </w:r>
      <w:r w:rsidR="007408CB">
        <w:rPr>
          <w:rFonts w:ascii="Tahoma" w:hAnsi="Tahoma" w:cs="Tahoma"/>
          <w:color w:val="333333"/>
          <w:sz w:val="22"/>
          <w:szCs w:val="22"/>
          <w:shd w:val="clear" w:color="auto" w:fill="FFFFFF"/>
          <w:lang w:val="lt-LT"/>
        </w:rPr>
        <w:t>a</w:t>
      </w:r>
      <w:r w:rsidR="007408CB" w:rsidRPr="00E9087A">
        <w:rPr>
          <w:rFonts w:ascii="Tahoma" w:hAnsi="Tahoma" w:cs="Tahoma"/>
          <w:color w:val="333333"/>
          <w:sz w:val="22"/>
          <w:szCs w:val="22"/>
          <w:shd w:val="clear" w:color="auto" w:fill="FFFFFF"/>
          <w:lang w:val="lt-LT"/>
        </w:rPr>
        <w:t xml:space="preserve"> </w:t>
      </w:r>
      <w:r w:rsidR="005E5AFA" w:rsidRPr="00E9087A">
        <w:rPr>
          <w:rFonts w:ascii="Tahoma" w:hAnsi="Tahoma" w:cs="Tahoma"/>
          <w:color w:val="333333"/>
          <w:sz w:val="22"/>
          <w:szCs w:val="22"/>
          <w:shd w:val="clear" w:color="auto" w:fill="FFFFFF"/>
          <w:lang w:val="lt-LT"/>
        </w:rPr>
        <w:t>realizavimo terminus.</w:t>
      </w:r>
    </w:p>
    <w:p w14:paraId="5D225EA4" w14:textId="0E63B1C7" w:rsidR="005E5AFA" w:rsidRPr="00E9087A" w:rsidRDefault="00EF716E" w:rsidP="00EF716E">
      <w:pPr>
        <w:pStyle w:val="paragraph"/>
        <w:numPr>
          <w:ilvl w:val="0"/>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color w:val="333333"/>
          <w:sz w:val="22"/>
          <w:szCs w:val="22"/>
          <w:shd w:val="clear" w:color="auto" w:fill="FFFFFF"/>
          <w:lang w:val="lt-LT"/>
        </w:rPr>
        <w:t xml:space="preserve">Realizuojant IS vystymo poreikį pagal atliktą detalią analizę (procesas </w:t>
      </w:r>
      <w:hyperlink r:id="rId37" w:tgtFrame="_blank" w:history="1">
        <w:r w:rsidRPr="00E9087A">
          <w:rPr>
            <w:rStyle w:val="Hyperlink"/>
            <w:rFonts w:ascii="Tahoma" w:hAnsi="Tahoma" w:cs="Tahoma"/>
            <w:sz w:val="22"/>
            <w:szCs w:val="22"/>
            <w:lang w:val="lt-LT"/>
          </w:rPr>
          <w:t>Organizuoti IS vystymo poreikio kūrimą / atnaujinimą</w:t>
        </w:r>
      </w:hyperlink>
      <w:r w:rsidR="00B0182F" w:rsidRPr="00E9087A">
        <w:rPr>
          <w:rFonts w:ascii="Tahoma" w:hAnsi="Tahoma" w:cs="Tahoma"/>
          <w:sz w:val="22"/>
          <w:szCs w:val="22"/>
          <w:lang w:val="lt-LT"/>
        </w:rPr>
        <w:t xml:space="preserve">) </w:t>
      </w:r>
      <w:r w:rsidRPr="00E9087A">
        <w:rPr>
          <w:rFonts w:ascii="Tahoma" w:hAnsi="Tahoma" w:cs="Tahoma"/>
          <w:sz w:val="22"/>
          <w:szCs w:val="22"/>
          <w:lang w:val="lt-LT"/>
        </w:rPr>
        <w:t>būtina:</w:t>
      </w:r>
    </w:p>
    <w:p w14:paraId="0A95B091" w14:textId="4FF6981D" w:rsidR="00794A07" w:rsidRDefault="00611A9C" w:rsidP="00611A9C">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Kūrėjų komandai suplanuoti kūrimo darbų įgyvendinimo terminus, komandai</w:t>
      </w:r>
      <w:r w:rsidR="00511CAC">
        <w:rPr>
          <w:rFonts w:ascii="Tahoma" w:hAnsi="Tahoma" w:cs="Tahoma"/>
          <w:sz w:val="22"/>
          <w:szCs w:val="22"/>
          <w:lang w:val="lt-LT"/>
        </w:rPr>
        <w:t>,</w:t>
      </w:r>
      <w:r w:rsidRPr="00E9087A">
        <w:rPr>
          <w:rFonts w:ascii="Tahoma" w:hAnsi="Tahoma" w:cs="Tahoma"/>
          <w:sz w:val="22"/>
          <w:szCs w:val="22"/>
          <w:lang w:val="lt-LT"/>
        </w:rPr>
        <w:t xml:space="preserve"> kuriančiai iteraciniu-</w:t>
      </w:r>
      <w:proofErr w:type="spellStart"/>
      <w:r w:rsidRPr="00E9087A">
        <w:rPr>
          <w:rFonts w:ascii="Tahoma" w:hAnsi="Tahoma" w:cs="Tahoma"/>
          <w:sz w:val="22"/>
          <w:szCs w:val="22"/>
          <w:lang w:val="lt-LT"/>
        </w:rPr>
        <w:t>inkrementiniu</w:t>
      </w:r>
      <w:proofErr w:type="spellEnd"/>
      <w:r w:rsidRPr="00E9087A">
        <w:rPr>
          <w:rFonts w:ascii="Tahoma" w:hAnsi="Tahoma" w:cs="Tahoma"/>
          <w:sz w:val="22"/>
          <w:szCs w:val="22"/>
          <w:lang w:val="lt-LT"/>
        </w:rPr>
        <w:t xml:space="preserve"> būdu (angl. </w:t>
      </w:r>
      <w:proofErr w:type="spellStart"/>
      <w:r w:rsidRPr="00B85D18">
        <w:rPr>
          <w:rFonts w:ascii="Tahoma" w:hAnsi="Tahoma" w:cs="Tahoma"/>
          <w:i/>
          <w:sz w:val="22"/>
          <w:szCs w:val="22"/>
          <w:lang w:val="lt-LT"/>
        </w:rPr>
        <w:t>Agile</w:t>
      </w:r>
      <w:proofErr w:type="spellEnd"/>
      <w:r w:rsidRPr="00B85D18">
        <w:rPr>
          <w:rFonts w:ascii="Tahoma" w:hAnsi="Tahoma" w:cs="Tahoma"/>
          <w:i/>
          <w:sz w:val="22"/>
          <w:szCs w:val="22"/>
          <w:lang w:val="lt-LT"/>
        </w:rPr>
        <w:t>/Sc</w:t>
      </w:r>
      <w:r w:rsidR="000077C8" w:rsidRPr="00B85D18">
        <w:rPr>
          <w:rFonts w:ascii="Tahoma" w:hAnsi="Tahoma" w:cs="Tahoma"/>
          <w:i/>
          <w:sz w:val="22"/>
          <w:szCs w:val="22"/>
          <w:lang w:val="lt-LT"/>
        </w:rPr>
        <w:t>rum</w:t>
      </w:r>
      <w:r w:rsidR="000077C8">
        <w:rPr>
          <w:rFonts w:ascii="Tahoma" w:hAnsi="Tahoma" w:cs="Tahoma"/>
          <w:sz w:val="22"/>
          <w:szCs w:val="22"/>
          <w:lang w:val="lt-LT"/>
        </w:rPr>
        <w:t>)</w:t>
      </w:r>
      <w:r w:rsidR="00511CAC">
        <w:rPr>
          <w:rFonts w:ascii="Tahoma" w:hAnsi="Tahoma" w:cs="Tahoma"/>
          <w:sz w:val="22"/>
          <w:szCs w:val="22"/>
          <w:lang w:val="lt-LT"/>
        </w:rPr>
        <w:t>,</w:t>
      </w:r>
      <w:r w:rsidR="000077C8">
        <w:rPr>
          <w:rFonts w:ascii="Tahoma" w:hAnsi="Tahoma" w:cs="Tahoma"/>
          <w:sz w:val="22"/>
          <w:szCs w:val="22"/>
          <w:lang w:val="lt-LT"/>
        </w:rPr>
        <w:t xml:space="preserve"> – iteraciją (angl. </w:t>
      </w:r>
      <w:r w:rsidR="000077C8" w:rsidRPr="00B85D18">
        <w:rPr>
          <w:rFonts w:ascii="Tahoma" w:hAnsi="Tahoma" w:cs="Tahoma"/>
          <w:i/>
          <w:sz w:val="22"/>
          <w:szCs w:val="22"/>
          <w:lang w:val="lt-LT"/>
        </w:rPr>
        <w:t>Sprint</w:t>
      </w:r>
      <w:r w:rsidR="000077C8">
        <w:rPr>
          <w:rFonts w:ascii="Tahoma" w:hAnsi="Tahoma" w:cs="Tahoma"/>
          <w:sz w:val="22"/>
          <w:szCs w:val="22"/>
          <w:lang w:val="lt-LT"/>
        </w:rPr>
        <w:t>);</w:t>
      </w:r>
      <w:r w:rsidRPr="00E9087A">
        <w:rPr>
          <w:rFonts w:ascii="Tahoma" w:hAnsi="Tahoma" w:cs="Tahoma"/>
          <w:sz w:val="22"/>
          <w:szCs w:val="22"/>
          <w:lang w:val="lt-LT"/>
        </w:rPr>
        <w:t xml:space="preserve"> </w:t>
      </w:r>
    </w:p>
    <w:p w14:paraId="72730907" w14:textId="77777777" w:rsidR="000077C8" w:rsidRPr="00E9087A" w:rsidRDefault="000077C8" w:rsidP="000077C8">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 xml:space="preserve">apibrėžti IS vystymo poreikio darbų atlikimo kriterijus </w:t>
      </w:r>
      <w:r>
        <w:rPr>
          <w:rStyle w:val="Hyperlink"/>
          <w:rFonts w:ascii="Tahoma" w:hAnsi="Tahoma" w:cs="Tahoma"/>
          <w:color w:val="auto"/>
          <w:sz w:val="22"/>
          <w:szCs w:val="22"/>
          <w:u w:val="none"/>
          <w:lang w:val="lt-LT"/>
        </w:rPr>
        <w:t xml:space="preserve">(angl. </w:t>
      </w:r>
      <w:r w:rsidRPr="00B85D18">
        <w:rPr>
          <w:rStyle w:val="Hyperlink"/>
          <w:rFonts w:ascii="Tahoma" w:hAnsi="Tahoma" w:cs="Tahoma"/>
          <w:i/>
          <w:color w:val="auto"/>
          <w:sz w:val="22"/>
          <w:szCs w:val="22"/>
          <w:u w:val="none"/>
          <w:lang w:val="lt-LT"/>
        </w:rPr>
        <w:t xml:space="preserve">Definition </w:t>
      </w:r>
      <w:proofErr w:type="spellStart"/>
      <w:r w:rsidRPr="00B85D18">
        <w:rPr>
          <w:rStyle w:val="Hyperlink"/>
          <w:rFonts w:ascii="Tahoma" w:hAnsi="Tahoma" w:cs="Tahoma"/>
          <w:i/>
          <w:color w:val="auto"/>
          <w:sz w:val="22"/>
          <w:szCs w:val="22"/>
          <w:u w:val="none"/>
          <w:lang w:val="lt-LT"/>
        </w:rPr>
        <w:t>of</w:t>
      </w:r>
      <w:proofErr w:type="spellEnd"/>
      <w:r w:rsidRPr="00B85D18">
        <w:rPr>
          <w:rStyle w:val="Hyperlink"/>
          <w:rFonts w:ascii="Tahoma" w:hAnsi="Tahoma" w:cs="Tahoma"/>
          <w:i/>
          <w:color w:val="auto"/>
          <w:sz w:val="22"/>
          <w:szCs w:val="22"/>
          <w:u w:val="none"/>
          <w:lang w:val="lt-LT"/>
        </w:rPr>
        <w:t xml:space="preserve"> Done</w:t>
      </w:r>
      <w:r>
        <w:rPr>
          <w:rStyle w:val="Hyperlink"/>
          <w:rFonts w:ascii="Tahoma" w:hAnsi="Tahoma" w:cs="Tahoma"/>
          <w:color w:val="auto"/>
          <w:sz w:val="22"/>
          <w:szCs w:val="22"/>
          <w:u w:val="none"/>
          <w:lang w:val="lt-LT"/>
        </w:rPr>
        <w:t>);</w:t>
      </w:r>
    </w:p>
    <w:p w14:paraId="2BA36F3D" w14:textId="19464CBD" w:rsidR="00611A9C" w:rsidRPr="00E9087A" w:rsidRDefault="002671D6" w:rsidP="00611A9C">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s</w:t>
      </w:r>
      <w:r w:rsidR="00611A9C" w:rsidRPr="00E9087A">
        <w:rPr>
          <w:rStyle w:val="Hyperlink"/>
          <w:rFonts w:ascii="Tahoma" w:hAnsi="Tahoma" w:cs="Tahoma"/>
          <w:color w:val="auto"/>
          <w:sz w:val="22"/>
          <w:szCs w:val="22"/>
          <w:u w:val="none"/>
          <w:lang w:val="lt-LT"/>
        </w:rPr>
        <w:t>ukurti ir įvertinti IS vystymo poreikiui realizuoti skirtas technines užduotis</w:t>
      </w:r>
      <w:r w:rsidR="00945261" w:rsidRPr="00E9087A">
        <w:rPr>
          <w:rStyle w:val="Hyperlink"/>
          <w:rFonts w:ascii="Tahoma" w:hAnsi="Tahoma" w:cs="Tahoma"/>
          <w:color w:val="auto"/>
          <w:sz w:val="22"/>
          <w:szCs w:val="22"/>
          <w:u w:val="none"/>
          <w:lang w:val="lt-LT"/>
        </w:rPr>
        <w:t>,</w:t>
      </w:r>
      <w:r w:rsidR="00353BBC" w:rsidRPr="00E9087A">
        <w:rPr>
          <w:rStyle w:val="Hyperlink"/>
          <w:rFonts w:ascii="Tahoma" w:hAnsi="Tahoma" w:cs="Tahoma"/>
          <w:color w:val="auto"/>
          <w:sz w:val="22"/>
          <w:szCs w:val="22"/>
          <w:u w:val="none"/>
          <w:lang w:val="lt-LT"/>
        </w:rPr>
        <w:t xml:space="preserve"> </w:t>
      </w:r>
      <w:r w:rsidR="00945261" w:rsidRPr="00E9087A">
        <w:rPr>
          <w:rStyle w:val="Hyperlink"/>
          <w:rFonts w:ascii="Tahoma" w:hAnsi="Tahoma" w:cs="Tahoma"/>
          <w:color w:val="auto"/>
          <w:sz w:val="22"/>
          <w:szCs w:val="22"/>
          <w:u w:val="none"/>
          <w:lang w:val="lt-LT"/>
        </w:rPr>
        <w:t xml:space="preserve">JIRA sistemos objektus </w:t>
      </w:r>
      <w:proofErr w:type="spellStart"/>
      <w:r w:rsidR="00353BBC" w:rsidRPr="00B85D18">
        <w:rPr>
          <w:rStyle w:val="Hyperlink"/>
          <w:rFonts w:ascii="Tahoma" w:hAnsi="Tahoma" w:cs="Tahoma"/>
          <w:i/>
          <w:color w:val="auto"/>
          <w:sz w:val="22"/>
          <w:szCs w:val="22"/>
          <w:u w:val="none"/>
          <w:lang w:val="lt-LT"/>
        </w:rPr>
        <w:t>Sub-tasks</w:t>
      </w:r>
      <w:proofErr w:type="spellEnd"/>
      <w:r w:rsidR="000077C8">
        <w:rPr>
          <w:rStyle w:val="Hyperlink"/>
          <w:rFonts w:ascii="Tahoma" w:hAnsi="Tahoma" w:cs="Tahoma"/>
          <w:color w:val="auto"/>
          <w:sz w:val="22"/>
          <w:szCs w:val="22"/>
          <w:u w:val="none"/>
          <w:lang w:val="lt-LT"/>
        </w:rPr>
        <w:t>;</w:t>
      </w:r>
    </w:p>
    <w:p w14:paraId="6E6B9390" w14:textId="120B694D" w:rsidR="008B59BA" w:rsidRPr="00E9087A" w:rsidRDefault="002671D6" w:rsidP="008B59BA">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a</w:t>
      </w:r>
      <w:r w:rsidR="008B59BA" w:rsidRPr="00E9087A">
        <w:rPr>
          <w:rStyle w:val="Hyperlink"/>
          <w:rFonts w:ascii="Tahoma" w:hAnsi="Tahoma" w:cs="Tahoma"/>
          <w:color w:val="auto"/>
          <w:sz w:val="22"/>
          <w:szCs w:val="22"/>
          <w:u w:val="none"/>
          <w:lang w:val="lt-LT"/>
        </w:rPr>
        <w:t xml:space="preserve">tlikti IS vystymo poreikio realizavimo užduotis kūrimo aplinkoje, užtikrinant detalios analizės reikalavimų įgyvendinimą bei atitikimą IS vystymo </w:t>
      </w:r>
      <w:r w:rsidR="00B0182F" w:rsidRPr="00E9087A">
        <w:rPr>
          <w:rStyle w:val="Hyperlink"/>
          <w:rFonts w:ascii="Tahoma" w:hAnsi="Tahoma" w:cs="Tahoma"/>
          <w:color w:val="auto"/>
          <w:sz w:val="22"/>
          <w:szCs w:val="22"/>
          <w:u w:val="none"/>
          <w:lang w:val="lt-LT"/>
        </w:rPr>
        <w:t>poreiki</w:t>
      </w:r>
      <w:r w:rsidR="00B0182F">
        <w:rPr>
          <w:rStyle w:val="Hyperlink"/>
          <w:rFonts w:ascii="Tahoma" w:hAnsi="Tahoma" w:cs="Tahoma"/>
          <w:color w:val="auto"/>
          <w:sz w:val="22"/>
          <w:szCs w:val="22"/>
          <w:u w:val="none"/>
          <w:lang w:val="lt-LT"/>
        </w:rPr>
        <w:t>o darbų</w:t>
      </w:r>
      <w:r w:rsidR="008B59BA" w:rsidRPr="00E9087A">
        <w:rPr>
          <w:rStyle w:val="Hyperlink"/>
          <w:rFonts w:ascii="Tahoma" w:hAnsi="Tahoma" w:cs="Tahoma"/>
          <w:color w:val="auto"/>
          <w:sz w:val="22"/>
          <w:szCs w:val="22"/>
          <w:u w:val="none"/>
          <w:lang w:val="lt-LT"/>
        </w:rPr>
        <w:t xml:space="preserve"> atlikimo</w:t>
      </w:r>
      <w:r w:rsidR="000077C8">
        <w:rPr>
          <w:rStyle w:val="Hyperlink"/>
          <w:rFonts w:ascii="Tahoma" w:hAnsi="Tahoma" w:cs="Tahoma"/>
          <w:color w:val="auto"/>
          <w:sz w:val="22"/>
          <w:szCs w:val="22"/>
          <w:u w:val="none"/>
          <w:lang w:val="lt-LT"/>
        </w:rPr>
        <w:t>;</w:t>
      </w:r>
    </w:p>
    <w:p w14:paraId="3008F898" w14:textId="52D8E783" w:rsidR="00C5273D" w:rsidRPr="00E9087A" w:rsidRDefault="002671D6" w:rsidP="00C5273D">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u</w:t>
      </w:r>
      <w:r w:rsidR="00D23956" w:rsidRPr="00E9087A">
        <w:rPr>
          <w:rStyle w:val="Hyperlink"/>
          <w:rFonts w:ascii="Tahoma" w:hAnsi="Tahoma" w:cs="Tahoma"/>
          <w:color w:val="auto"/>
          <w:sz w:val="22"/>
          <w:szCs w:val="22"/>
          <w:u w:val="none"/>
          <w:lang w:val="lt-LT"/>
        </w:rPr>
        <w:t>žtikrinti atitikimą saugos reikalavimams bei laikytis saugaus programavimo gairių ir kitos gerosios saugumo praktikos</w:t>
      </w:r>
      <w:r w:rsidR="000077C8">
        <w:rPr>
          <w:rStyle w:val="Hyperlink"/>
          <w:rFonts w:ascii="Tahoma" w:hAnsi="Tahoma" w:cs="Tahoma"/>
          <w:color w:val="auto"/>
          <w:sz w:val="22"/>
          <w:szCs w:val="22"/>
          <w:u w:val="none"/>
          <w:lang w:val="lt-LT"/>
        </w:rPr>
        <w:t>;</w:t>
      </w:r>
    </w:p>
    <w:p w14:paraId="6335ADAB" w14:textId="5AD35FC0" w:rsidR="006C1218" w:rsidRPr="00E9087A" w:rsidRDefault="002671D6" w:rsidP="006C1218">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p</w:t>
      </w:r>
      <w:r w:rsidR="006C1218" w:rsidRPr="00E9087A">
        <w:rPr>
          <w:rStyle w:val="Hyperlink"/>
          <w:rFonts w:ascii="Tahoma" w:hAnsi="Tahoma" w:cs="Tahoma"/>
          <w:color w:val="auto"/>
          <w:sz w:val="22"/>
          <w:szCs w:val="22"/>
          <w:u w:val="none"/>
          <w:lang w:val="lt-LT"/>
        </w:rPr>
        <w:t xml:space="preserve">aruošti bei užtikrinti realizuoto IS vystymo poreikio diegimą į </w:t>
      </w:r>
      <w:r w:rsidR="00B0182F">
        <w:rPr>
          <w:rStyle w:val="Hyperlink"/>
          <w:rFonts w:ascii="Tahoma" w:hAnsi="Tahoma" w:cs="Tahoma"/>
          <w:color w:val="auto"/>
          <w:sz w:val="22"/>
          <w:szCs w:val="22"/>
          <w:u w:val="none"/>
          <w:lang w:val="lt-LT"/>
        </w:rPr>
        <w:t>t</w:t>
      </w:r>
      <w:r w:rsidR="00B0182F" w:rsidRPr="00E9087A">
        <w:rPr>
          <w:rStyle w:val="Hyperlink"/>
          <w:rFonts w:ascii="Tahoma" w:hAnsi="Tahoma" w:cs="Tahoma"/>
          <w:color w:val="auto"/>
          <w:sz w:val="22"/>
          <w:szCs w:val="22"/>
          <w:u w:val="none"/>
          <w:lang w:val="lt-LT"/>
        </w:rPr>
        <w:t xml:space="preserve">estavimo </w:t>
      </w:r>
      <w:r w:rsidR="006C1218" w:rsidRPr="00E9087A">
        <w:rPr>
          <w:rStyle w:val="Hyperlink"/>
          <w:rFonts w:ascii="Tahoma" w:hAnsi="Tahoma" w:cs="Tahoma"/>
          <w:color w:val="auto"/>
          <w:sz w:val="22"/>
          <w:szCs w:val="22"/>
          <w:u w:val="none"/>
          <w:lang w:val="lt-LT"/>
        </w:rPr>
        <w:t>aplinką.</w:t>
      </w:r>
    </w:p>
    <w:p w14:paraId="1D5459C8" w14:textId="58A203D5" w:rsidR="006C1218" w:rsidRPr="00E9087A" w:rsidRDefault="006C1218" w:rsidP="006C1218">
      <w:pPr>
        <w:pStyle w:val="paragraph"/>
        <w:numPr>
          <w:ilvl w:val="0"/>
          <w:numId w:val="2"/>
        </w:numPr>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 xml:space="preserve">Testavimo metu (procesas </w:t>
      </w:r>
      <w:hyperlink r:id="rId38" w:tgtFrame="_blank" w:history="1">
        <w:r w:rsidRPr="00E9087A">
          <w:rPr>
            <w:rStyle w:val="Hyperlink"/>
            <w:rFonts w:ascii="Tahoma" w:hAnsi="Tahoma" w:cs="Tahoma"/>
            <w:sz w:val="22"/>
            <w:szCs w:val="22"/>
            <w:lang w:val="lt-LT"/>
          </w:rPr>
          <w:t>Testuoti IS vystymo poreikį</w:t>
        </w:r>
      </w:hyperlink>
      <w:r w:rsidRPr="00E9087A">
        <w:rPr>
          <w:rStyle w:val="Hyperlink"/>
          <w:rFonts w:ascii="Tahoma" w:hAnsi="Tahoma" w:cs="Tahoma"/>
          <w:sz w:val="22"/>
          <w:szCs w:val="22"/>
          <w:lang w:val="lt-LT"/>
        </w:rPr>
        <w:t>)</w:t>
      </w:r>
      <w:r w:rsidRPr="00E9087A">
        <w:rPr>
          <w:rFonts w:ascii="Tahoma" w:hAnsi="Tahoma" w:cs="Tahoma"/>
          <w:sz w:val="22"/>
          <w:szCs w:val="22"/>
          <w:lang w:val="lt-LT"/>
        </w:rPr>
        <w:t xml:space="preserve"> </w:t>
      </w:r>
      <w:r w:rsidRPr="00E9087A">
        <w:rPr>
          <w:rStyle w:val="Hyperlink"/>
          <w:rFonts w:ascii="Tahoma" w:hAnsi="Tahoma" w:cs="Tahoma"/>
          <w:color w:val="auto"/>
          <w:sz w:val="22"/>
          <w:szCs w:val="22"/>
          <w:u w:val="none"/>
          <w:lang w:val="lt-LT"/>
        </w:rPr>
        <w:t>turi būti:</w:t>
      </w:r>
    </w:p>
    <w:p w14:paraId="48050D45" w14:textId="77777777" w:rsidR="00433B7F" w:rsidRPr="00E9087A" w:rsidRDefault="002671D6" w:rsidP="00300A34">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p</w:t>
      </w:r>
      <w:r w:rsidR="00433B7F" w:rsidRPr="00E9087A">
        <w:rPr>
          <w:rStyle w:val="Hyperlink"/>
          <w:rFonts w:ascii="Tahoma" w:hAnsi="Tahoma" w:cs="Tahoma"/>
          <w:color w:val="auto"/>
          <w:sz w:val="22"/>
          <w:szCs w:val="22"/>
          <w:u w:val="none"/>
          <w:lang w:val="lt-LT"/>
        </w:rPr>
        <w:t xml:space="preserve">agal IS vystymo poreikyje aprašytus priėmimo kriterijus </w:t>
      </w:r>
      <w:r w:rsidR="00300A34" w:rsidRPr="00E9087A">
        <w:rPr>
          <w:rStyle w:val="Hyperlink"/>
          <w:rFonts w:ascii="Tahoma" w:hAnsi="Tahoma" w:cs="Tahoma"/>
          <w:color w:val="auto"/>
          <w:sz w:val="22"/>
          <w:szCs w:val="22"/>
          <w:u w:val="none"/>
          <w:lang w:val="lt-LT"/>
        </w:rPr>
        <w:t xml:space="preserve">paruošti testavimo scenarijai ir </w:t>
      </w:r>
      <w:r w:rsidR="00433B7F" w:rsidRPr="00E9087A">
        <w:rPr>
          <w:rStyle w:val="Hyperlink"/>
          <w:rFonts w:ascii="Tahoma" w:hAnsi="Tahoma" w:cs="Tahoma"/>
          <w:color w:val="auto"/>
          <w:sz w:val="22"/>
          <w:szCs w:val="22"/>
          <w:u w:val="none"/>
          <w:lang w:val="lt-LT"/>
        </w:rPr>
        <w:t>atliktas sukurto IS vystymo poreikio testavimas;</w:t>
      </w:r>
    </w:p>
    <w:p w14:paraId="04DAF214" w14:textId="12DB4231" w:rsidR="00433B7F" w:rsidRPr="00E9087A" w:rsidRDefault="002671D6" w:rsidP="00433B7F">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į</w:t>
      </w:r>
      <w:r w:rsidR="00433B7F" w:rsidRPr="00E9087A">
        <w:rPr>
          <w:rStyle w:val="Hyperlink"/>
          <w:rFonts w:ascii="Tahoma" w:hAnsi="Tahoma" w:cs="Tahoma"/>
          <w:color w:val="auto"/>
          <w:sz w:val="22"/>
          <w:szCs w:val="22"/>
          <w:u w:val="none"/>
          <w:lang w:val="lt-LT"/>
        </w:rPr>
        <w:t>sitikinama, ar saugumo reikalavimai buvo įgyvendinti, ir</w:t>
      </w:r>
      <w:r w:rsidR="005C79E1">
        <w:rPr>
          <w:rStyle w:val="Hyperlink"/>
          <w:rFonts w:ascii="Tahoma" w:hAnsi="Tahoma" w:cs="Tahoma"/>
          <w:color w:val="auto"/>
          <w:sz w:val="22"/>
          <w:szCs w:val="22"/>
          <w:u w:val="none"/>
          <w:lang w:val="lt-LT"/>
        </w:rPr>
        <w:t>,</w:t>
      </w:r>
      <w:r w:rsidR="00433B7F" w:rsidRPr="00E9087A">
        <w:rPr>
          <w:rStyle w:val="Hyperlink"/>
          <w:rFonts w:ascii="Tahoma" w:hAnsi="Tahoma" w:cs="Tahoma"/>
          <w:color w:val="auto"/>
          <w:sz w:val="22"/>
          <w:szCs w:val="22"/>
          <w:u w:val="none"/>
          <w:lang w:val="lt-LT"/>
        </w:rPr>
        <w:t xml:space="preserve"> jei taip, ar įgyvendinti tinkamai. Testavimo metu turi būti vengiama naudoti asmens duomenis. Tais atvejais, kai naudoti </w:t>
      </w:r>
      <w:proofErr w:type="spellStart"/>
      <w:r w:rsidR="00433B7F" w:rsidRPr="00E9087A">
        <w:rPr>
          <w:rStyle w:val="Hyperlink"/>
          <w:rFonts w:ascii="Tahoma" w:hAnsi="Tahoma" w:cs="Tahoma"/>
          <w:color w:val="auto"/>
          <w:sz w:val="22"/>
          <w:szCs w:val="22"/>
          <w:u w:val="none"/>
          <w:lang w:val="lt-LT"/>
        </w:rPr>
        <w:t>testinių</w:t>
      </w:r>
      <w:proofErr w:type="spellEnd"/>
      <w:r w:rsidR="00433B7F" w:rsidRPr="00E9087A">
        <w:rPr>
          <w:rStyle w:val="Hyperlink"/>
          <w:rFonts w:ascii="Tahoma" w:hAnsi="Tahoma" w:cs="Tahoma"/>
          <w:color w:val="auto"/>
          <w:sz w:val="22"/>
          <w:szCs w:val="22"/>
          <w:u w:val="none"/>
          <w:lang w:val="lt-LT"/>
        </w:rPr>
        <w:t xml:space="preserve"> (ne</w:t>
      </w:r>
      <w:r w:rsidR="008514B7">
        <w:rPr>
          <w:rStyle w:val="Hyperlink"/>
          <w:rFonts w:ascii="Tahoma" w:hAnsi="Tahoma" w:cs="Tahoma"/>
          <w:color w:val="auto"/>
          <w:sz w:val="22"/>
          <w:szCs w:val="22"/>
          <w:u w:val="none"/>
          <w:lang w:val="lt-LT"/>
        </w:rPr>
        <w:t>nua</w:t>
      </w:r>
      <w:r w:rsidR="009F140B">
        <w:rPr>
          <w:rStyle w:val="Hyperlink"/>
          <w:rFonts w:ascii="Tahoma" w:hAnsi="Tahoma" w:cs="Tahoma"/>
          <w:color w:val="auto"/>
          <w:sz w:val="22"/>
          <w:szCs w:val="22"/>
          <w:u w:val="none"/>
          <w:lang w:val="lt-LT"/>
        </w:rPr>
        <w:t>s</w:t>
      </w:r>
      <w:r w:rsidR="008514B7">
        <w:rPr>
          <w:rStyle w:val="Hyperlink"/>
          <w:rFonts w:ascii="Tahoma" w:hAnsi="Tahoma" w:cs="Tahoma"/>
          <w:color w:val="auto"/>
          <w:sz w:val="22"/>
          <w:szCs w:val="22"/>
          <w:u w:val="none"/>
          <w:lang w:val="lt-LT"/>
        </w:rPr>
        <w:t>menintų</w:t>
      </w:r>
      <w:r w:rsidR="00433B7F" w:rsidRPr="00E9087A">
        <w:rPr>
          <w:rStyle w:val="Hyperlink"/>
          <w:rFonts w:ascii="Tahoma" w:hAnsi="Tahoma" w:cs="Tahoma"/>
          <w:color w:val="auto"/>
          <w:sz w:val="22"/>
          <w:szCs w:val="22"/>
          <w:u w:val="none"/>
          <w:lang w:val="lt-LT"/>
        </w:rPr>
        <w:t xml:space="preserve"> asmens </w:t>
      </w:r>
      <w:r w:rsidR="005C79E1" w:rsidRPr="00E9087A">
        <w:rPr>
          <w:rStyle w:val="Hyperlink"/>
          <w:rFonts w:ascii="Tahoma" w:hAnsi="Tahoma" w:cs="Tahoma"/>
          <w:color w:val="auto"/>
          <w:sz w:val="22"/>
          <w:szCs w:val="22"/>
          <w:u w:val="none"/>
          <w:lang w:val="lt-LT"/>
        </w:rPr>
        <w:t>duomen</w:t>
      </w:r>
      <w:r w:rsidR="005C79E1">
        <w:rPr>
          <w:rStyle w:val="Hyperlink"/>
          <w:rFonts w:ascii="Tahoma" w:hAnsi="Tahoma" w:cs="Tahoma"/>
          <w:color w:val="auto"/>
          <w:sz w:val="22"/>
          <w:szCs w:val="22"/>
          <w:u w:val="none"/>
          <w:lang w:val="lt-LT"/>
        </w:rPr>
        <w:t>ų</w:t>
      </w:r>
      <w:r w:rsidR="00433B7F" w:rsidRPr="00E9087A">
        <w:rPr>
          <w:rStyle w:val="Hyperlink"/>
          <w:rFonts w:ascii="Tahoma" w:hAnsi="Tahoma" w:cs="Tahoma"/>
          <w:color w:val="auto"/>
          <w:sz w:val="22"/>
          <w:szCs w:val="22"/>
          <w:u w:val="none"/>
          <w:lang w:val="lt-LT"/>
        </w:rPr>
        <w:t xml:space="preserve">) duomenų neįmanoma, turi būti užtikrinta testavimo metu naudojamų asmens duomenų apsauga; </w:t>
      </w:r>
    </w:p>
    <w:p w14:paraId="5E858CDB" w14:textId="6661DC1A" w:rsidR="00433B7F" w:rsidRPr="00E9087A" w:rsidRDefault="002671D6" w:rsidP="00300A34">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a</w:t>
      </w:r>
      <w:r w:rsidR="00433B7F" w:rsidRPr="00E9087A">
        <w:rPr>
          <w:rStyle w:val="Hyperlink"/>
          <w:rFonts w:ascii="Tahoma" w:hAnsi="Tahoma" w:cs="Tahoma"/>
          <w:color w:val="auto"/>
          <w:sz w:val="22"/>
          <w:szCs w:val="22"/>
          <w:u w:val="none"/>
          <w:lang w:val="lt-LT"/>
        </w:rPr>
        <w:t>tlikt</w:t>
      </w:r>
      <w:r w:rsidR="00300A34" w:rsidRPr="00E9087A">
        <w:rPr>
          <w:rStyle w:val="Hyperlink"/>
          <w:rFonts w:ascii="Tahoma" w:hAnsi="Tahoma" w:cs="Tahoma"/>
          <w:color w:val="auto"/>
          <w:sz w:val="22"/>
          <w:szCs w:val="22"/>
          <w:u w:val="none"/>
          <w:lang w:val="lt-LT"/>
        </w:rPr>
        <w:t xml:space="preserve">as </w:t>
      </w:r>
      <w:r w:rsidR="00433B7F" w:rsidRPr="00E9087A">
        <w:rPr>
          <w:rStyle w:val="Hyperlink"/>
          <w:rFonts w:ascii="Tahoma" w:hAnsi="Tahoma" w:cs="Tahoma"/>
          <w:color w:val="auto"/>
          <w:sz w:val="22"/>
          <w:szCs w:val="22"/>
          <w:u w:val="none"/>
          <w:lang w:val="lt-LT"/>
        </w:rPr>
        <w:t>regresin</w:t>
      </w:r>
      <w:r w:rsidR="00300A34" w:rsidRPr="00E9087A">
        <w:rPr>
          <w:rStyle w:val="Hyperlink"/>
          <w:rFonts w:ascii="Tahoma" w:hAnsi="Tahoma" w:cs="Tahoma"/>
          <w:color w:val="auto"/>
          <w:sz w:val="22"/>
          <w:szCs w:val="22"/>
          <w:u w:val="none"/>
          <w:lang w:val="lt-LT"/>
        </w:rPr>
        <w:t>is testavimas</w:t>
      </w:r>
      <w:r w:rsidR="00433B7F" w:rsidRPr="00E9087A">
        <w:rPr>
          <w:rStyle w:val="Hyperlink"/>
          <w:rFonts w:ascii="Tahoma" w:hAnsi="Tahoma" w:cs="Tahoma"/>
          <w:color w:val="auto"/>
          <w:sz w:val="22"/>
          <w:szCs w:val="22"/>
          <w:u w:val="none"/>
          <w:lang w:val="lt-LT"/>
        </w:rPr>
        <w:t>, t.</w:t>
      </w:r>
      <w:r w:rsidR="005C79E1">
        <w:rPr>
          <w:rStyle w:val="Hyperlink"/>
          <w:rFonts w:ascii="Tahoma" w:hAnsi="Tahoma" w:cs="Tahoma"/>
          <w:color w:val="auto"/>
          <w:sz w:val="22"/>
          <w:szCs w:val="22"/>
          <w:u w:val="none"/>
          <w:lang w:val="lt-LT"/>
        </w:rPr>
        <w:t xml:space="preserve"> </w:t>
      </w:r>
      <w:r w:rsidR="00433B7F" w:rsidRPr="00E9087A">
        <w:rPr>
          <w:rStyle w:val="Hyperlink"/>
          <w:rFonts w:ascii="Tahoma" w:hAnsi="Tahoma" w:cs="Tahoma"/>
          <w:color w:val="auto"/>
          <w:sz w:val="22"/>
          <w:szCs w:val="22"/>
          <w:u w:val="none"/>
          <w:lang w:val="lt-LT"/>
        </w:rPr>
        <w:t>y. įsitikin</w:t>
      </w:r>
      <w:r w:rsidR="00300A34" w:rsidRPr="00E9087A">
        <w:rPr>
          <w:rStyle w:val="Hyperlink"/>
          <w:rFonts w:ascii="Tahoma" w:hAnsi="Tahoma" w:cs="Tahoma"/>
          <w:color w:val="auto"/>
          <w:sz w:val="22"/>
          <w:szCs w:val="22"/>
          <w:u w:val="none"/>
          <w:lang w:val="lt-LT"/>
        </w:rPr>
        <w:t>ama</w:t>
      </w:r>
      <w:r w:rsidR="00433B7F" w:rsidRPr="00E9087A">
        <w:rPr>
          <w:rStyle w:val="Hyperlink"/>
          <w:rFonts w:ascii="Tahoma" w:hAnsi="Tahoma" w:cs="Tahoma"/>
          <w:color w:val="auto"/>
          <w:sz w:val="22"/>
          <w:szCs w:val="22"/>
          <w:u w:val="none"/>
          <w:lang w:val="lt-LT"/>
        </w:rPr>
        <w:t>, kad įgyvendintas IS vystymo poreikis, išlaiko ankstesnėse versijose veikusį funkcionalumą ir elgseną, testuojant ne tik pasikeitusias sritis bei modulius, bet ir susijusius ir</w:t>
      </w:r>
      <w:r w:rsidR="005C79E1">
        <w:rPr>
          <w:rStyle w:val="Hyperlink"/>
          <w:rFonts w:ascii="Tahoma" w:hAnsi="Tahoma" w:cs="Tahoma"/>
          <w:color w:val="auto"/>
          <w:sz w:val="22"/>
          <w:szCs w:val="22"/>
          <w:u w:val="none"/>
          <w:lang w:val="lt-LT"/>
        </w:rPr>
        <w:t xml:space="preserve"> (</w:t>
      </w:r>
      <w:r w:rsidR="00433B7F" w:rsidRPr="00E9087A">
        <w:rPr>
          <w:rStyle w:val="Hyperlink"/>
          <w:rFonts w:ascii="Tahoma" w:hAnsi="Tahoma" w:cs="Tahoma"/>
          <w:color w:val="auto"/>
          <w:sz w:val="22"/>
          <w:szCs w:val="22"/>
          <w:u w:val="none"/>
          <w:lang w:val="lt-LT"/>
        </w:rPr>
        <w:t>arba</w:t>
      </w:r>
      <w:r w:rsidR="005C79E1">
        <w:rPr>
          <w:rStyle w:val="Hyperlink"/>
          <w:rFonts w:ascii="Tahoma" w:hAnsi="Tahoma" w:cs="Tahoma"/>
          <w:color w:val="auto"/>
          <w:sz w:val="22"/>
          <w:szCs w:val="22"/>
          <w:u w:val="none"/>
          <w:lang w:val="lt-LT"/>
        </w:rPr>
        <w:t>)</w:t>
      </w:r>
      <w:r w:rsidR="00433B7F" w:rsidRPr="00E9087A">
        <w:rPr>
          <w:rStyle w:val="Hyperlink"/>
          <w:rFonts w:ascii="Tahoma" w:hAnsi="Tahoma" w:cs="Tahoma"/>
          <w:color w:val="auto"/>
          <w:sz w:val="22"/>
          <w:szCs w:val="22"/>
          <w:u w:val="none"/>
          <w:lang w:val="lt-LT"/>
        </w:rPr>
        <w:t xml:space="preserve"> visą funkcionalumą</w:t>
      </w:r>
      <w:r w:rsidR="00FA54DF" w:rsidRPr="00E9087A">
        <w:rPr>
          <w:rStyle w:val="Hyperlink"/>
          <w:rFonts w:ascii="Tahoma" w:hAnsi="Tahoma" w:cs="Tahoma"/>
          <w:color w:val="auto"/>
          <w:sz w:val="22"/>
          <w:szCs w:val="22"/>
          <w:u w:val="none"/>
          <w:lang w:val="lt-LT"/>
        </w:rPr>
        <w:t>;</w:t>
      </w:r>
    </w:p>
    <w:p w14:paraId="4479921D" w14:textId="158C05D2" w:rsidR="00270F76" w:rsidRPr="00E9087A" w:rsidRDefault="007358C9" w:rsidP="00270F76">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 xml:space="preserve">atliktas integracijos testavimas (angl. </w:t>
      </w:r>
      <w:r w:rsidRPr="00B85D18">
        <w:rPr>
          <w:rStyle w:val="Hyperlink"/>
          <w:rFonts w:ascii="Tahoma" w:hAnsi="Tahoma" w:cs="Tahoma"/>
          <w:i/>
          <w:color w:val="auto"/>
          <w:sz w:val="22"/>
          <w:szCs w:val="22"/>
          <w:u w:val="none"/>
          <w:lang w:val="lt-LT"/>
        </w:rPr>
        <w:t xml:space="preserve">System </w:t>
      </w:r>
      <w:proofErr w:type="spellStart"/>
      <w:r w:rsidRPr="00B85D18">
        <w:rPr>
          <w:rStyle w:val="Hyperlink"/>
          <w:rFonts w:ascii="Tahoma" w:hAnsi="Tahoma" w:cs="Tahoma"/>
          <w:i/>
          <w:color w:val="auto"/>
          <w:sz w:val="22"/>
          <w:szCs w:val="22"/>
          <w:u w:val="none"/>
          <w:lang w:val="lt-LT"/>
        </w:rPr>
        <w:t>integration</w:t>
      </w:r>
      <w:proofErr w:type="spellEnd"/>
      <w:r w:rsidRPr="00B85D18">
        <w:rPr>
          <w:rStyle w:val="Hyperlink"/>
          <w:rFonts w:ascii="Tahoma" w:hAnsi="Tahoma" w:cs="Tahoma"/>
          <w:i/>
          <w:color w:val="auto"/>
          <w:sz w:val="22"/>
          <w:szCs w:val="22"/>
          <w:u w:val="none"/>
          <w:lang w:val="lt-LT"/>
        </w:rPr>
        <w:t xml:space="preserve"> </w:t>
      </w:r>
      <w:proofErr w:type="spellStart"/>
      <w:r w:rsidRPr="00B85D18">
        <w:rPr>
          <w:rStyle w:val="Hyperlink"/>
          <w:rFonts w:ascii="Tahoma" w:hAnsi="Tahoma" w:cs="Tahoma"/>
          <w:i/>
          <w:color w:val="auto"/>
          <w:sz w:val="22"/>
          <w:szCs w:val="22"/>
          <w:u w:val="none"/>
          <w:lang w:val="lt-LT"/>
        </w:rPr>
        <w:t>testing</w:t>
      </w:r>
      <w:proofErr w:type="spellEnd"/>
      <w:r w:rsidRPr="00B85D18">
        <w:rPr>
          <w:rStyle w:val="Hyperlink"/>
          <w:rFonts w:ascii="Tahoma" w:hAnsi="Tahoma" w:cs="Tahoma"/>
          <w:i/>
          <w:color w:val="auto"/>
          <w:sz w:val="22"/>
          <w:szCs w:val="22"/>
          <w:u w:val="none"/>
          <w:lang w:val="lt-LT"/>
        </w:rPr>
        <w:t xml:space="preserve"> (SIT</w:t>
      </w:r>
      <w:r w:rsidR="005C79E1" w:rsidRPr="00B85D18">
        <w:rPr>
          <w:rStyle w:val="Hyperlink"/>
          <w:rFonts w:ascii="Tahoma" w:hAnsi="Tahoma" w:cs="Tahoma"/>
          <w:i/>
          <w:color w:val="auto"/>
          <w:sz w:val="22"/>
          <w:szCs w:val="22"/>
          <w:u w:val="none"/>
          <w:lang w:val="lt-LT"/>
        </w:rPr>
        <w:t>)</w:t>
      </w:r>
      <w:r w:rsidR="005C79E1">
        <w:rPr>
          <w:rStyle w:val="Hyperlink"/>
          <w:rFonts w:ascii="Tahoma" w:hAnsi="Tahoma" w:cs="Tahoma"/>
          <w:color w:val="auto"/>
          <w:sz w:val="22"/>
          <w:szCs w:val="22"/>
          <w:u w:val="none"/>
          <w:lang w:val="lt-LT"/>
        </w:rPr>
        <w:t>,</w:t>
      </w:r>
      <w:r w:rsidR="005C79E1" w:rsidRPr="005C79E1">
        <w:rPr>
          <w:rStyle w:val="Hyperlink"/>
          <w:rFonts w:ascii="Tahoma" w:hAnsi="Tahoma" w:cs="Tahoma"/>
          <w:color w:val="auto"/>
          <w:sz w:val="22"/>
          <w:szCs w:val="22"/>
          <w:u w:val="none"/>
          <w:lang w:val="lt-LT"/>
        </w:rPr>
        <w:t xml:space="preserve"> </w:t>
      </w:r>
      <w:r w:rsidR="005C79E1" w:rsidRPr="00E9087A">
        <w:rPr>
          <w:rStyle w:val="Hyperlink"/>
          <w:rFonts w:ascii="Tahoma" w:hAnsi="Tahoma" w:cs="Tahoma"/>
          <w:color w:val="auto"/>
          <w:sz w:val="22"/>
          <w:szCs w:val="22"/>
          <w:u w:val="none"/>
          <w:lang w:val="lt-LT"/>
        </w:rPr>
        <w:t>kai IS vystymo poreikis įtakoja ir kitas sistemas, registrus</w:t>
      </w:r>
      <w:r w:rsidR="005C79E1">
        <w:rPr>
          <w:rStyle w:val="Hyperlink"/>
          <w:rFonts w:ascii="Tahoma" w:hAnsi="Tahoma" w:cs="Tahoma"/>
          <w:color w:val="auto"/>
          <w:sz w:val="22"/>
          <w:szCs w:val="22"/>
          <w:u w:val="none"/>
          <w:lang w:val="lt-LT"/>
        </w:rPr>
        <w:t>;</w:t>
      </w:r>
    </w:p>
    <w:p w14:paraId="06E7333D" w14:textId="259543FB" w:rsidR="00270F76" w:rsidRPr="00E9087A" w:rsidRDefault="002671D6" w:rsidP="00270F76">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t</w:t>
      </w:r>
      <w:r w:rsidR="00270F76" w:rsidRPr="00E9087A">
        <w:rPr>
          <w:rStyle w:val="Hyperlink"/>
          <w:rFonts w:ascii="Tahoma" w:hAnsi="Tahoma" w:cs="Tahoma"/>
          <w:color w:val="auto"/>
          <w:sz w:val="22"/>
          <w:szCs w:val="22"/>
          <w:u w:val="none"/>
          <w:lang w:val="lt-LT"/>
        </w:rPr>
        <w:t>estavimo metu aptiktos klaidos užregistruojamos J</w:t>
      </w:r>
      <w:r w:rsidR="008C2A88" w:rsidRPr="00E9087A">
        <w:rPr>
          <w:rStyle w:val="Hyperlink"/>
          <w:rFonts w:ascii="Tahoma" w:hAnsi="Tahoma" w:cs="Tahoma"/>
          <w:color w:val="auto"/>
          <w:sz w:val="22"/>
          <w:szCs w:val="22"/>
          <w:u w:val="none"/>
          <w:lang w:val="lt-LT"/>
        </w:rPr>
        <w:t>IRA</w:t>
      </w:r>
      <w:r w:rsidR="00270F76" w:rsidRPr="00E9087A">
        <w:rPr>
          <w:rStyle w:val="Hyperlink"/>
          <w:rFonts w:ascii="Tahoma" w:hAnsi="Tahoma" w:cs="Tahoma"/>
          <w:color w:val="auto"/>
          <w:sz w:val="22"/>
          <w:szCs w:val="22"/>
          <w:u w:val="none"/>
          <w:lang w:val="lt-LT"/>
        </w:rPr>
        <w:t xml:space="preserve"> sistemoje, pateikiant klaidos atkartojimo žingsnius bei </w:t>
      </w:r>
      <w:r w:rsidR="005C79E1" w:rsidRPr="00E9087A">
        <w:rPr>
          <w:rStyle w:val="Hyperlink"/>
          <w:rFonts w:ascii="Tahoma" w:hAnsi="Tahoma" w:cs="Tahoma"/>
          <w:color w:val="auto"/>
          <w:sz w:val="22"/>
          <w:szCs w:val="22"/>
          <w:u w:val="none"/>
          <w:lang w:val="lt-LT"/>
        </w:rPr>
        <w:t>laukiam</w:t>
      </w:r>
      <w:r w:rsidR="005C79E1">
        <w:rPr>
          <w:rStyle w:val="Hyperlink"/>
          <w:rFonts w:ascii="Tahoma" w:hAnsi="Tahoma" w:cs="Tahoma"/>
          <w:color w:val="auto"/>
          <w:sz w:val="22"/>
          <w:szCs w:val="22"/>
          <w:u w:val="none"/>
          <w:lang w:val="lt-LT"/>
        </w:rPr>
        <w:t>ą</w:t>
      </w:r>
      <w:r w:rsidR="005C79E1" w:rsidRPr="00E9087A">
        <w:rPr>
          <w:rStyle w:val="Hyperlink"/>
          <w:rFonts w:ascii="Tahoma" w:hAnsi="Tahoma" w:cs="Tahoma"/>
          <w:color w:val="auto"/>
          <w:sz w:val="22"/>
          <w:szCs w:val="22"/>
          <w:u w:val="none"/>
          <w:lang w:val="lt-LT"/>
        </w:rPr>
        <w:t xml:space="preserve"> </w:t>
      </w:r>
      <w:r w:rsidR="00270F76" w:rsidRPr="00E9087A">
        <w:rPr>
          <w:rStyle w:val="Hyperlink"/>
          <w:rFonts w:ascii="Tahoma" w:hAnsi="Tahoma" w:cs="Tahoma"/>
          <w:color w:val="auto"/>
          <w:sz w:val="22"/>
          <w:szCs w:val="22"/>
          <w:u w:val="none"/>
          <w:lang w:val="lt-LT"/>
        </w:rPr>
        <w:t>rezultatą</w:t>
      </w:r>
      <w:r w:rsidR="00FA54DF" w:rsidRPr="00E9087A">
        <w:rPr>
          <w:rStyle w:val="Hyperlink"/>
          <w:rFonts w:ascii="Tahoma" w:hAnsi="Tahoma" w:cs="Tahoma"/>
          <w:color w:val="auto"/>
          <w:sz w:val="22"/>
          <w:szCs w:val="22"/>
          <w:u w:val="none"/>
          <w:lang w:val="lt-LT"/>
        </w:rPr>
        <w:t>;</w:t>
      </w:r>
    </w:p>
    <w:p w14:paraId="6EA55052" w14:textId="77777777" w:rsidR="00270F76" w:rsidRPr="00E9087A" w:rsidRDefault="002671D6" w:rsidP="00270F76">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i</w:t>
      </w:r>
      <w:r w:rsidR="00270F76" w:rsidRPr="00E9087A">
        <w:rPr>
          <w:rStyle w:val="Hyperlink"/>
          <w:rFonts w:ascii="Tahoma" w:hAnsi="Tahoma" w:cs="Tahoma"/>
          <w:color w:val="auto"/>
          <w:sz w:val="22"/>
          <w:szCs w:val="22"/>
          <w:u w:val="none"/>
          <w:lang w:val="lt-LT"/>
        </w:rPr>
        <w:t xml:space="preserve">štaisomos užregistruotos klaidos, atliktas regresinis testavimas bei įsitikinama, kad įgyvendinti IS vystymo poreikiai atitinka priėmimo kriterijus bei </w:t>
      </w:r>
      <w:r w:rsidR="00827A3B" w:rsidRPr="00E9087A">
        <w:rPr>
          <w:rStyle w:val="Hyperlink"/>
          <w:rFonts w:ascii="Tahoma" w:hAnsi="Tahoma" w:cs="Tahoma"/>
          <w:color w:val="auto"/>
          <w:sz w:val="22"/>
          <w:szCs w:val="22"/>
          <w:u w:val="none"/>
          <w:lang w:val="lt-LT"/>
        </w:rPr>
        <w:t>saugumo reikalavimus.</w:t>
      </w:r>
    </w:p>
    <w:p w14:paraId="57075D96" w14:textId="158C788C" w:rsidR="00025E6D" w:rsidRPr="00E9087A" w:rsidRDefault="00025E6D" w:rsidP="007753FE">
      <w:pPr>
        <w:pStyle w:val="paragraph"/>
        <w:numPr>
          <w:ilvl w:val="0"/>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Po sėkmingai atlikto testavimo</w:t>
      </w:r>
      <w:r w:rsidR="00670A55">
        <w:rPr>
          <w:rStyle w:val="Hyperlink"/>
          <w:rFonts w:ascii="Tahoma" w:hAnsi="Tahoma" w:cs="Tahoma"/>
          <w:color w:val="auto"/>
          <w:sz w:val="22"/>
          <w:szCs w:val="22"/>
          <w:u w:val="none"/>
          <w:lang w:val="lt-LT"/>
        </w:rPr>
        <w:t xml:space="preserve">, </w:t>
      </w:r>
      <w:r w:rsidR="005C79E1" w:rsidRPr="00E9087A">
        <w:rPr>
          <w:rStyle w:val="Hyperlink"/>
          <w:rFonts w:ascii="Tahoma" w:hAnsi="Tahoma" w:cs="Tahoma"/>
          <w:color w:val="auto"/>
          <w:sz w:val="22"/>
          <w:szCs w:val="22"/>
          <w:u w:val="none"/>
          <w:lang w:val="lt-LT"/>
        </w:rPr>
        <w:t>vadovau</w:t>
      </w:r>
      <w:r w:rsidR="009B56B1">
        <w:rPr>
          <w:rStyle w:val="Hyperlink"/>
          <w:rFonts w:ascii="Tahoma" w:hAnsi="Tahoma" w:cs="Tahoma"/>
          <w:color w:val="auto"/>
          <w:sz w:val="22"/>
          <w:szCs w:val="22"/>
          <w:u w:val="none"/>
          <w:lang w:val="lt-LT"/>
        </w:rPr>
        <w:t xml:space="preserve">jantis procesu </w:t>
      </w:r>
      <w:hyperlink r:id="rId39" w:tgtFrame="_blank" w:history="1">
        <w:r w:rsidRPr="00B85D18">
          <w:rPr>
            <w:rStyle w:val="Hyperlink"/>
            <w:rFonts w:ascii="Tahoma" w:hAnsi="Tahoma" w:cs="Tahoma"/>
            <w:sz w:val="22"/>
            <w:szCs w:val="22"/>
            <w:lang w:val="lt-LT"/>
          </w:rPr>
          <w:t>Diegti IS vystymo pokyčius į gamybinę aplinką</w:t>
        </w:r>
      </w:hyperlink>
      <w:r w:rsidRPr="00E9087A">
        <w:rPr>
          <w:rStyle w:val="Hyperlink"/>
          <w:rFonts w:ascii="Tahoma" w:hAnsi="Tahoma" w:cs="Tahoma"/>
          <w:color w:val="auto"/>
          <w:sz w:val="22"/>
          <w:szCs w:val="22"/>
          <w:u w:val="none"/>
          <w:lang w:val="lt-LT"/>
        </w:rPr>
        <w:t xml:space="preserve"> </w:t>
      </w:r>
      <w:r w:rsidR="009B56B1">
        <w:rPr>
          <w:rStyle w:val="Hyperlink"/>
          <w:rFonts w:ascii="Tahoma" w:hAnsi="Tahoma" w:cs="Tahoma"/>
          <w:color w:val="auto"/>
          <w:sz w:val="22"/>
          <w:szCs w:val="22"/>
          <w:u w:val="none"/>
          <w:lang w:val="lt-LT"/>
        </w:rPr>
        <w:t xml:space="preserve">planuojamas ir organizuojamas </w:t>
      </w:r>
      <w:r w:rsidRPr="00E9087A">
        <w:rPr>
          <w:rStyle w:val="Hyperlink"/>
          <w:rFonts w:ascii="Tahoma" w:hAnsi="Tahoma" w:cs="Tahoma"/>
          <w:color w:val="auto"/>
          <w:sz w:val="22"/>
          <w:szCs w:val="22"/>
          <w:u w:val="none"/>
          <w:lang w:val="lt-LT"/>
        </w:rPr>
        <w:t>diegim</w:t>
      </w:r>
      <w:r w:rsidR="009B56B1">
        <w:rPr>
          <w:rStyle w:val="Hyperlink"/>
          <w:rFonts w:ascii="Tahoma" w:hAnsi="Tahoma" w:cs="Tahoma"/>
          <w:color w:val="auto"/>
          <w:sz w:val="22"/>
          <w:szCs w:val="22"/>
          <w:u w:val="none"/>
          <w:lang w:val="lt-LT"/>
        </w:rPr>
        <w:t>as</w:t>
      </w:r>
      <w:r w:rsidRPr="00E9087A">
        <w:rPr>
          <w:rStyle w:val="Hyperlink"/>
          <w:rFonts w:ascii="Tahoma" w:hAnsi="Tahoma" w:cs="Tahoma"/>
          <w:color w:val="auto"/>
          <w:sz w:val="22"/>
          <w:szCs w:val="22"/>
          <w:u w:val="none"/>
          <w:lang w:val="lt-LT"/>
        </w:rPr>
        <w:t xml:space="preserve"> į gamybinę aplinką</w:t>
      </w:r>
      <w:r w:rsidR="009B56B1">
        <w:rPr>
          <w:rStyle w:val="Hyperlink"/>
          <w:rFonts w:ascii="Tahoma" w:hAnsi="Tahoma" w:cs="Tahoma"/>
          <w:color w:val="auto"/>
          <w:sz w:val="22"/>
          <w:szCs w:val="22"/>
          <w:u w:val="none"/>
          <w:lang w:val="lt-LT"/>
        </w:rPr>
        <w:t>:</w:t>
      </w:r>
    </w:p>
    <w:p w14:paraId="509E30D0" w14:textId="5D1AB551" w:rsidR="00025E6D" w:rsidRPr="00E9087A" w:rsidRDefault="00025E6D" w:rsidP="00025E6D">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 xml:space="preserve">Produkto ir (arba) projektų vadovas prieš programinės įrangos atnaujinimą gamybinėje aplinkoje turi įvertinti diegiamą </w:t>
      </w:r>
      <w:r w:rsidR="008514B7">
        <w:rPr>
          <w:rStyle w:val="Hyperlink"/>
          <w:rFonts w:ascii="Tahoma" w:hAnsi="Tahoma" w:cs="Tahoma"/>
          <w:color w:val="auto"/>
          <w:sz w:val="22"/>
          <w:szCs w:val="22"/>
          <w:u w:val="none"/>
          <w:lang w:val="lt-LT"/>
        </w:rPr>
        <w:t xml:space="preserve">IS vystymo </w:t>
      </w:r>
      <w:r w:rsidRPr="00E9087A">
        <w:rPr>
          <w:rStyle w:val="Hyperlink"/>
          <w:rFonts w:ascii="Tahoma" w:hAnsi="Tahoma" w:cs="Tahoma"/>
          <w:color w:val="auto"/>
          <w:sz w:val="22"/>
          <w:szCs w:val="22"/>
          <w:u w:val="none"/>
          <w:lang w:val="lt-LT"/>
        </w:rPr>
        <w:t>poreikį ir, bendradarbiaudamas su Komunikacijos skyriumi, užtikrinti, kad informacija</w:t>
      </w:r>
      <w:r w:rsidR="008514B7">
        <w:rPr>
          <w:rStyle w:val="Hyperlink"/>
          <w:rFonts w:ascii="Tahoma" w:hAnsi="Tahoma" w:cs="Tahoma"/>
          <w:color w:val="auto"/>
          <w:sz w:val="22"/>
          <w:szCs w:val="22"/>
          <w:u w:val="none"/>
          <w:lang w:val="lt-LT"/>
        </w:rPr>
        <w:t xml:space="preserve"> apie pokytį</w:t>
      </w:r>
      <w:r w:rsidRPr="00E9087A">
        <w:rPr>
          <w:rStyle w:val="Hyperlink"/>
          <w:rFonts w:ascii="Tahoma" w:hAnsi="Tahoma" w:cs="Tahoma"/>
          <w:color w:val="auto"/>
          <w:sz w:val="22"/>
          <w:szCs w:val="22"/>
          <w:u w:val="none"/>
          <w:lang w:val="lt-LT"/>
        </w:rPr>
        <w:t xml:space="preserve"> būtų laiku pateikiama suinteresuotiems asmenims (procesų savininkams, paslaugos savininkams, pakeitimų užsakovams, naudotojams (vidiniams, išoriniams) ir kt.)</w:t>
      </w:r>
      <w:r w:rsidR="00FA54DF" w:rsidRPr="00E9087A">
        <w:rPr>
          <w:rStyle w:val="Hyperlink"/>
          <w:rFonts w:ascii="Tahoma" w:hAnsi="Tahoma" w:cs="Tahoma"/>
          <w:color w:val="auto"/>
          <w:sz w:val="22"/>
          <w:szCs w:val="22"/>
          <w:u w:val="none"/>
          <w:lang w:val="lt-LT"/>
        </w:rPr>
        <w:t>;</w:t>
      </w:r>
    </w:p>
    <w:p w14:paraId="5FC375ED" w14:textId="5377D0ED" w:rsidR="00271EED" w:rsidRPr="00E9087A" w:rsidRDefault="00670A55" w:rsidP="00025E6D">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Style w:val="Hyperlink"/>
          <w:rFonts w:ascii="Tahoma" w:hAnsi="Tahoma" w:cs="Tahoma"/>
          <w:color w:val="auto"/>
          <w:sz w:val="22"/>
          <w:szCs w:val="22"/>
          <w:u w:val="none"/>
          <w:lang w:val="lt-LT"/>
        </w:rPr>
        <w:t xml:space="preserve">Produkto ir (arba) projektų vadovas </w:t>
      </w:r>
      <w:r w:rsidR="00FA54DF" w:rsidRPr="00E9087A">
        <w:rPr>
          <w:rStyle w:val="Hyperlink"/>
          <w:rFonts w:ascii="Tahoma" w:hAnsi="Tahoma" w:cs="Tahoma"/>
          <w:color w:val="auto"/>
          <w:sz w:val="22"/>
          <w:szCs w:val="22"/>
          <w:u w:val="none"/>
          <w:lang w:val="lt-LT"/>
        </w:rPr>
        <w:t>v</w:t>
      </w:r>
      <w:r w:rsidR="00271EED" w:rsidRPr="00E9087A">
        <w:rPr>
          <w:rStyle w:val="Hyperlink"/>
          <w:rFonts w:ascii="Tahoma" w:hAnsi="Tahoma" w:cs="Tahoma"/>
          <w:color w:val="auto"/>
          <w:sz w:val="22"/>
          <w:szCs w:val="22"/>
          <w:u w:val="none"/>
          <w:lang w:val="lt-LT"/>
        </w:rPr>
        <w:t xml:space="preserve">adovaujantis procesu </w:t>
      </w:r>
      <w:hyperlink r:id="rId40" w:history="1">
        <w:r w:rsidR="00271EED" w:rsidRPr="00E9087A">
          <w:rPr>
            <w:rStyle w:val="Hyperlink"/>
            <w:rFonts w:ascii="Tahoma" w:hAnsi="Tahoma" w:cs="Tahoma"/>
            <w:sz w:val="22"/>
            <w:szCs w:val="22"/>
            <w:lang w:val="lt-LT"/>
          </w:rPr>
          <w:t>Mokyti IS naudotojus</w:t>
        </w:r>
      </w:hyperlink>
      <w:r w:rsidR="00271EED" w:rsidRPr="00E9087A">
        <w:rPr>
          <w:rStyle w:val="Hyperlink"/>
          <w:rFonts w:ascii="Tahoma" w:hAnsi="Tahoma" w:cs="Tahoma"/>
          <w:color w:val="auto"/>
          <w:sz w:val="22"/>
          <w:szCs w:val="22"/>
          <w:u w:val="none"/>
          <w:lang w:val="lt-LT"/>
        </w:rPr>
        <w:t xml:space="preserve"> </w:t>
      </w:r>
      <w:r w:rsidR="00A46888">
        <w:rPr>
          <w:rStyle w:val="Hyperlink"/>
          <w:rFonts w:ascii="Tahoma" w:hAnsi="Tahoma" w:cs="Tahoma"/>
          <w:color w:val="auto"/>
          <w:sz w:val="22"/>
          <w:szCs w:val="22"/>
          <w:u w:val="none"/>
          <w:lang w:val="lt-LT"/>
        </w:rPr>
        <w:t xml:space="preserve">turi </w:t>
      </w:r>
      <w:r w:rsidR="00271EED" w:rsidRPr="00E9087A">
        <w:rPr>
          <w:rStyle w:val="Hyperlink"/>
          <w:rFonts w:ascii="Tahoma" w:hAnsi="Tahoma" w:cs="Tahoma"/>
          <w:color w:val="auto"/>
          <w:sz w:val="22"/>
          <w:szCs w:val="22"/>
          <w:u w:val="none"/>
          <w:lang w:val="lt-LT"/>
        </w:rPr>
        <w:t xml:space="preserve">užtikrinti, kad mokomoji medžiaga </w:t>
      </w:r>
      <w:r w:rsidR="00396AFF">
        <w:rPr>
          <w:rStyle w:val="Hyperlink"/>
          <w:rFonts w:ascii="Tahoma" w:hAnsi="Tahoma" w:cs="Tahoma"/>
          <w:color w:val="auto"/>
          <w:sz w:val="22"/>
          <w:szCs w:val="22"/>
          <w:u w:val="none"/>
          <w:lang w:val="lt-LT"/>
        </w:rPr>
        <w:t>būtų</w:t>
      </w:r>
      <w:r w:rsidR="00396AFF" w:rsidRPr="00E9087A">
        <w:rPr>
          <w:rStyle w:val="Hyperlink"/>
          <w:rFonts w:ascii="Tahoma" w:hAnsi="Tahoma" w:cs="Tahoma"/>
          <w:color w:val="auto"/>
          <w:sz w:val="22"/>
          <w:szCs w:val="22"/>
          <w:u w:val="none"/>
          <w:lang w:val="lt-LT"/>
        </w:rPr>
        <w:t xml:space="preserve"> </w:t>
      </w:r>
      <w:r w:rsidR="00271EED" w:rsidRPr="00E9087A">
        <w:rPr>
          <w:rStyle w:val="Hyperlink"/>
          <w:rFonts w:ascii="Tahoma" w:hAnsi="Tahoma" w:cs="Tahoma"/>
          <w:color w:val="auto"/>
          <w:sz w:val="22"/>
          <w:szCs w:val="22"/>
          <w:u w:val="none"/>
          <w:lang w:val="lt-LT"/>
        </w:rPr>
        <w:t>paruošta arba atnaujinta bei IS naudotojai geb</w:t>
      </w:r>
      <w:r w:rsidR="008514B7">
        <w:rPr>
          <w:rStyle w:val="Hyperlink"/>
          <w:rFonts w:ascii="Tahoma" w:hAnsi="Tahoma" w:cs="Tahoma"/>
          <w:color w:val="auto"/>
          <w:sz w:val="22"/>
          <w:szCs w:val="22"/>
          <w:u w:val="none"/>
          <w:lang w:val="lt-LT"/>
        </w:rPr>
        <w:t>ėtų</w:t>
      </w:r>
      <w:r w:rsidR="00271EED" w:rsidRPr="00E9087A">
        <w:rPr>
          <w:rStyle w:val="Hyperlink"/>
          <w:rFonts w:ascii="Tahoma" w:hAnsi="Tahoma" w:cs="Tahoma"/>
          <w:color w:val="auto"/>
          <w:sz w:val="22"/>
          <w:szCs w:val="22"/>
          <w:u w:val="none"/>
          <w:lang w:val="lt-LT"/>
        </w:rPr>
        <w:t xml:space="preserve"> naudotis sukurtu nauju arba patobulintu funkcionalumu</w:t>
      </w:r>
      <w:r w:rsidR="00FA54DF" w:rsidRPr="00E9087A">
        <w:rPr>
          <w:rStyle w:val="Hyperlink"/>
          <w:rFonts w:ascii="Tahoma" w:hAnsi="Tahoma" w:cs="Tahoma"/>
          <w:color w:val="auto"/>
          <w:sz w:val="22"/>
          <w:szCs w:val="22"/>
          <w:u w:val="none"/>
          <w:lang w:val="lt-LT"/>
        </w:rPr>
        <w:t>;</w:t>
      </w:r>
    </w:p>
    <w:p w14:paraId="688FE12F" w14:textId="606A9E93" w:rsidR="00025E6D" w:rsidRPr="00E9087A" w:rsidRDefault="002671D6" w:rsidP="00D0773B">
      <w:pPr>
        <w:pStyle w:val="ListParagraph"/>
        <w:numPr>
          <w:ilvl w:val="1"/>
          <w:numId w:val="2"/>
        </w:numPr>
        <w:tabs>
          <w:tab w:val="left" w:pos="993"/>
          <w:tab w:val="left" w:pos="1418"/>
        </w:tabs>
        <w:ind w:left="0" w:firstLine="851"/>
        <w:jc w:val="both"/>
        <w:textAlignment w:val="baseline"/>
        <w:rPr>
          <w:rStyle w:val="Hyperlink"/>
          <w:rFonts w:ascii="Tahoma" w:hAnsi="Tahoma" w:cs="Tahoma"/>
          <w:color w:val="auto"/>
          <w:sz w:val="22"/>
          <w:szCs w:val="22"/>
          <w:u w:val="none"/>
          <w:lang w:val="en-US"/>
        </w:rPr>
      </w:pPr>
      <w:r w:rsidRPr="00E9087A">
        <w:rPr>
          <w:rStyle w:val="Hyperlink"/>
          <w:rFonts w:ascii="Tahoma" w:hAnsi="Tahoma" w:cs="Tahoma"/>
          <w:bCs/>
          <w:color w:val="auto"/>
          <w:sz w:val="22"/>
          <w:szCs w:val="22"/>
          <w:u w:val="none"/>
        </w:rPr>
        <w:t>d</w:t>
      </w:r>
      <w:r w:rsidR="00025E6D" w:rsidRPr="00E9087A">
        <w:rPr>
          <w:rStyle w:val="Hyperlink"/>
          <w:rFonts w:ascii="Tahoma" w:hAnsi="Tahoma" w:cs="Tahoma"/>
          <w:bCs/>
          <w:color w:val="auto"/>
          <w:sz w:val="22"/>
          <w:szCs w:val="22"/>
          <w:u w:val="none"/>
        </w:rPr>
        <w:t xml:space="preserve">arbuotojas, vykdantis vyriausiojo programuotojo rolę </w:t>
      </w:r>
      <w:r w:rsidR="008514B7">
        <w:rPr>
          <w:rStyle w:val="Hyperlink"/>
          <w:rFonts w:ascii="Tahoma" w:hAnsi="Tahoma" w:cs="Tahoma"/>
          <w:bCs/>
          <w:color w:val="auto"/>
          <w:sz w:val="22"/>
          <w:szCs w:val="22"/>
          <w:u w:val="none"/>
        </w:rPr>
        <w:t>IS vystymo poreikio kūrime</w:t>
      </w:r>
      <w:r w:rsidR="00025E6D" w:rsidRPr="00E9087A">
        <w:rPr>
          <w:rStyle w:val="Hyperlink"/>
          <w:rFonts w:ascii="Tahoma" w:hAnsi="Tahoma" w:cs="Tahoma"/>
          <w:bCs/>
          <w:color w:val="auto"/>
          <w:sz w:val="22"/>
          <w:szCs w:val="22"/>
          <w:u w:val="none"/>
        </w:rPr>
        <w:t>, JIRA sistemoje turi sukurti</w:t>
      </w:r>
      <w:r w:rsidR="00025E6D" w:rsidRPr="00E9087A">
        <w:rPr>
          <w:rStyle w:val="Hyperlink"/>
          <w:rFonts w:ascii="Tahoma" w:hAnsi="Tahoma" w:cs="Tahoma"/>
          <w:color w:val="auto"/>
          <w:sz w:val="22"/>
          <w:szCs w:val="22"/>
          <w:u w:val="none"/>
        </w:rPr>
        <w:t xml:space="preserve"> diegimo užduotį,</w:t>
      </w:r>
      <w:r w:rsidR="002D19E2" w:rsidRPr="00E9087A">
        <w:rPr>
          <w:rStyle w:val="Hyperlink"/>
          <w:rFonts w:ascii="Tahoma" w:hAnsi="Tahoma" w:cs="Tahoma"/>
          <w:color w:val="auto"/>
          <w:sz w:val="22"/>
          <w:szCs w:val="22"/>
          <w:u w:val="none"/>
        </w:rPr>
        <w:t xml:space="preserve"> joje pateikti diegimo instrukciją, realizuotus IS vystymo poreikius, keičiamus sistemos komponentus, numatomą diegimo įtaką kitoms sistemos ir</w:t>
      </w:r>
      <w:r w:rsidR="00396AFF">
        <w:rPr>
          <w:rStyle w:val="Hyperlink"/>
          <w:rFonts w:ascii="Tahoma" w:hAnsi="Tahoma" w:cs="Tahoma"/>
          <w:color w:val="auto"/>
          <w:sz w:val="22"/>
          <w:szCs w:val="22"/>
          <w:u w:val="none"/>
        </w:rPr>
        <w:t xml:space="preserve"> (</w:t>
      </w:r>
      <w:r w:rsidR="002D19E2" w:rsidRPr="00E9087A">
        <w:rPr>
          <w:rStyle w:val="Hyperlink"/>
          <w:rFonts w:ascii="Tahoma" w:hAnsi="Tahoma" w:cs="Tahoma"/>
          <w:color w:val="auto"/>
          <w:sz w:val="22"/>
          <w:szCs w:val="22"/>
          <w:u w:val="none"/>
        </w:rPr>
        <w:t>arba</w:t>
      </w:r>
      <w:r w:rsidR="00396AFF">
        <w:rPr>
          <w:rStyle w:val="Hyperlink"/>
          <w:rFonts w:ascii="Tahoma" w:hAnsi="Tahoma" w:cs="Tahoma"/>
          <w:color w:val="auto"/>
          <w:sz w:val="22"/>
          <w:szCs w:val="22"/>
          <w:u w:val="none"/>
        </w:rPr>
        <w:t>)</w:t>
      </w:r>
      <w:r w:rsidR="002D19E2" w:rsidRPr="00E9087A">
        <w:rPr>
          <w:rStyle w:val="Hyperlink"/>
          <w:rFonts w:ascii="Tahoma" w:hAnsi="Tahoma" w:cs="Tahoma"/>
          <w:color w:val="auto"/>
          <w:sz w:val="22"/>
          <w:szCs w:val="22"/>
          <w:u w:val="none"/>
        </w:rPr>
        <w:t xml:space="preserve"> naudotojams, reikiamą diegimo atlikimo laiką bei </w:t>
      </w:r>
      <w:r w:rsidR="002D19E2" w:rsidRPr="00E9087A">
        <w:rPr>
          <w:rStyle w:val="Hyperlink"/>
          <w:rFonts w:ascii="Tahoma" w:hAnsi="Tahoma" w:cs="Tahoma"/>
          <w:bCs/>
          <w:color w:val="auto"/>
          <w:sz w:val="22"/>
          <w:szCs w:val="22"/>
          <w:u w:val="none"/>
        </w:rPr>
        <w:t xml:space="preserve">numatytus veiksmus nesėkmės atveju, t. y. atstatymo (angl. </w:t>
      </w:r>
      <w:proofErr w:type="spellStart"/>
      <w:r w:rsidR="002D19E2" w:rsidRPr="00B85D18">
        <w:rPr>
          <w:rStyle w:val="Hyperlink"/>
          <w:rFonts w:ascii="Tahoma" w:hAnsi="Tahoma" w:cs="Tahoma"/>
          <w:bCs/>
          <w:i/>
          <w:color w:val="auto"/>
          <w:sz w:val="22"/>
          <w:szCs w:val="22"/>
          <w:u w:val="none"/>
        </w:rPr>
        <w:t>Rollback</w:t>
      </w:r>
      <w:proofErr w:type="spellEnd"/>
      <w:r w:rsidR="002D19E2" w:rsidRPr="00E9087A">
        <w:rPr>
          <w:rStyle w:val="Hyperlink"/>
          <w:rFonts w:ascii="Tahoma" w:hAnsi="Tahoma" w:cs="Tahoma"/>
          <w:bCs/>
          <w:color w:val="auto"/>
          <w:sz w:val="22"/>
          <w:szCs w:val="22"/>
          <w:u w:val="none"/>
        </w:rPr>
        <w:t>) planą</w:t>
      </w:r>
      <w:r w:rsidR="00FA54DF" w:rsidRPr="00E9087A">
        <w:rPr>
          <w:rStyle w:val="Hyperlink"/>
          <w:rFonts w:ascii="Tahoma" w:hAnsi="Tahoma" w:cs="Tahoma"/>
          <w:bCs/>
          <w:color w:val="auto"/>
          <w:sz w:val="22"/>
          <w:szCs w:val="22"/>
          <w:u w:val="none"/>
        </w:rPr>
        <w:t>;</w:t>
      </w:r>
      <w:r w:rsidR="002D19E2" w:rsidRPr="00E9087A">
        <w:rPr>
          <w:rStyle w:val="Hyperlink"/>
          <w:rFonts w:ascii="Tahoma" w:hAnsi="Tahoma" w:cs="Tahoma"/>
          <w:color w:val="auto"/>
          <w:sz w:val="22"/>
          <w:szCs w:val="22"/>
          <w:u w:val="none"/>
        </w:rPr>
        <w:t xml:space="preserve"> </w:t>
      </w:r>
    </w:p>
    <w:p w14:paraId="72BEAAFA" w14:textId="2F011E47" w:rsidR="002D19E2" w:rsidRPr="00E9087A" w:rsidRDefault="00396AFF" w:rsidP="00F01861">
      <w:pPr>
        <w:pStyle w:val="ListParagraph"/>
        <w:numPr>
          <w:ilvl w:val="1"/>
          <w:numId w:val="2"/>
        </w:numPr>
        <w:tabs>
          <w:tab w:val="left" w:pos="993"/>
          <w:tab w:val="left" w:pos="1418"/>
        </w:tabs>
        <w:spacing w:line="276" w:lineRule="auto"/>
        <w:ind w:left="0" w:firstLine="851"/>
        <w:jc w:val="both"/>
        <w:textAlignment w:val="baseline"/>
        <w:rPr>
          <w:rFonts w:ascii="Tahoma" w:hAnsi="Tahoma" w:cs="Tahoma"/>
          <w:sz w:val="22"/>
          <w:szCs w:val="22"/>
        </w:rPr>
      </w:pPr>
      <w:r>
        <w:rPr>
          <w:rStyle w:val="Hyperlink"/>
          <w:rFonts w:ascii="Tahoma" w:hAnsi="Tahoma" w:cs="Tahoma"/>
          <w:bCs/>
          <w:color w:val="auto"/>
          <w:sz w:val="22"/>
          <w:szCs w:val="22"/>
          <w:u w:val="none"/>
        </w:rPr>
        <w:t>P</w:t>
      </w:r>
      <w:r w:rsidRPr="00E9087A">
        <w:rPr>
          <w:rStyle w:val="Hyperlink"/>
          <w:rFonts w:ascii="Tahoma" w:hAnsi="Tahoma" w:cs="Tahoma"/>
          <w:bCs/>
          <w:color w:val="auto"/>
          <w:sz w:val="22"/>
          <w:szCs w:val="22"/>
          <w:u w:val="none"/>
        </w:rPr>
        <w:t xml:space="preserve">akeitimų </w:t>
      </w:r>
      <w:r w:rsidR="002D19E2" w:rsidRPr="00E9087A">
        <w:rPr>
          <w:rStyle w:val="Hyperlink"/>
          <w:rFonts w:ascii="Tahoma" w:hAnsi="Tahoma" w:cs="Tahoma"/>
          <w:bCs/>
          <w:color w:val="auto"/>
          <w:sz w:val="22"/>
          <w:szCs w:val="22"/>
          <w:u w:val="none"/>
        </w:rPr>
        <w:t xml:space="preserve">diegimo tvirtinimo komiteto (angl. </w:t>
      </w:r>
      <w:proofErr w:type="spellStart"/>
      <w:r w:rsidR="002D19E2" w:rsidRPr="00B85D18">
        <w:rPr>
          <w:rStyle w:val="Hyperlink"/>
          <w:rFonts w:ascii="Tahoma" w:hAnsi="Tahoma" w:cs="Tahoma"/>
          <w:bCs/>
          <w:i/>
          <w:color w:val="auto"/>
          <w:sz w:val="22"/>
          <w:szCs w:val="22"/>
          <w:u w:val="none"/>
        </w:rPr>
        <w:t>Change</w:t>
      </w:r>
      <w:proofErr w:type="spellEnd"/>
      <w:r w:rsidR="002D19E2" w:rsidRPr="00B85D18">
        <w:rPr>
          <w:rStyle w:val="Hyperlink"/>
          <w:rFonts w:ascii="Tahoma" w:hAnsi="Tahoma" w:cs="Tahoma"/>
          <w:bCs/>
          <w:i/>
          <w:color w:val="auto"/>
          <w:sz w:val="22"/>
          <w:szCs w:val="22"/>
          <w:u w:val="none"/>
        </w:rPr>
        <w:t xml:space="preserve"> </w:t>
      </w:r>
      <w:proofErr w:type="spellStart"/>
      <w:r w:rsidR="002D19E2" w:rsidRPr="00B85D18">
        <w:rPr>
          <w:rStyle w:val="Hyperlink"/>
          <w:rFonts w:ascii="Tahoma" w:hAnsi="Tahoma" w:cs="Tahoma"/>
          <w:bCs/>
          <w:i/>
          <w:color w:val="auto"/>
          <w:sz w:val="22"/>
          <w:szCs w:val="22"/>
          <w:u w:val="none"/>
        </w:rPr>
        <w:t>approval</w:t>
      </w:r>
      <w:proofErr w:type="spellEnd"/>
      <w:r w:rsidR="002D19E2" w:rsidRPr="00B85D18">
        <w:rPr>
          <w:rStyle w:val="Hyperlink"/>
          <w:rFonts w:ascii="Tahoma" w:hAnsi="Tahoma" w:cs="Tahoma"/>
          <w:bCs/>
          <w:i/>
          <w:color w:val="auto"/>
          <w:sz w:val="22"/>
          <w:szCs w:val="22"/>
          <w:u w:val="none"/>
        </w:rPr>
        <w:t xml:space="preserve"> </w:t>
      </w:r>
      <w:proofErr w:type="spellStart"/>
      <w:r w:rsidR="002D19E2" w:rsidRPr="00B85D18">
        <w:rPr>
          <w:rStyle w:val="Hyperlink"/>
          <w:rFonts w:ascii="Tahoma" w:hAnsi="Tahoma" w:cs="Tahoma"/>
          <w:bCs/>
          <w:i/>
          <w:color w:val="auto"/>
          <w:sz w:val="22"/>
          <w:szCs w:val="22"/>
          <w:u w:val="none"/>
        </w:rPr>
        <w:t>board</w:t>
      </w:r>
      <w:proofErr w:type="spellEnd"/>
      <w:r w:rsidR="002D19E2" w:rsidRPr="00E9087A">
        <w:rPr>
          <w:rStyle w:val="Hyperlink"/>
          <w:rFonts w:ascii="Tahoma" w:hAnsi="Tahoma" w:cs="Tahoma"/>
          <w:bCs/>
          <w:color w:val="auto"/>
          <w:sz w:val="22"/>
          <w:szCs w:val="22"/>
          <w:u w:val="none"/>
        </w:rPr>
        <w:t xml:space="preserve"> </w:t>
      </w:r>
      <w:r w:rsidR="002D19E2" w:rsidRPr="00B85D18">
        <w:rPr>
          <w:rStyle w:val="Hyperlink"/>
          <w:rFonts w:ascii="Tahoma" w:hAnsi="Tahoma" w:cs="Tahoma"/>
          <w:bCs/>
          <w:i/>
          <w:color w:val="auto"/>
          <w:sz w:val="22"/>
          <w:szCs w:val="22"/>
          <w:u w:val="none"/>
        </w:rPr>
        <w:t>(CAB)</w:t>
      </w:r>
      <w:r w:rsidR="002D19E2" w:rsidRPr="00E9087A">
        <w:rPr>
          <w:rStyle w:val="Hyperlink"/>
          <w:rFonts w:ascii="Tahoma" w:hAnsi="Tahoma" w:cs="Tahoma"/>
          <w:bCs/>
          <w:color w:val="auto"/>
          <w:sz w:val="22"/>
          <w:szCs w:val="22"/>
          <w:u w:val="none"/>
        </w:rPr>
        <w:t xml:space="preserve"> vadovas turi </w:t>
      </w:r>
      <w:r w:rsidR="002D19E2" w:rsidRPr="00E9087A">
        <w:rPr>
          <w:rStyle w:val="Strong"/>
          <w:rFonts w:ascii="Tahoma" w:hAnsi="Tahoma" w:cs="Tahoma"/>
          <w:b w:val="0"/>
          <w:color w:val="000000" w:themeColor="text1"/>
          <w:sz w:val="22"/>
          <w:szCs w:val="22"/>
        </w:rPr>
        <w:t>p</w:t>
      </w:r>
      <w:r w:rsidR="002D19E2" w:rsidRPr="00E9087A">
        <w:rPr>
          <w:rFonts w:ascii="Tahoma" w:hAnsi="Tahoma" w:cs="Tahoma"/>
          <w:color w:val="000000" w:themeColor="text1"/>
          <w:sz w:val="22"/>
          <w:szCs w:val="22"/>
        </w:rPr>
        <w:t xml:space="preserve">eržiūrėti užregistruotas diegimo užduotis, jose pateiktą informaciją ir, esant trūkumų ar netikslumų, organizuoti informacijos </w:t>
      </w:r>
      <w:r w:rsidR="000077C8">
        <w:rPr>
          <w:rFonts w:ascii="Tahoma" w:hAnsi="Tahoma" w:cs="Tahoma"/>
          <w:color w:val="000000" w:themeColor="text1"/>
          <w:sz w:val="22"/>
          <w:szCs w:val="22"/>
        </w:rPr>
        <w:t>patikslinimą;</w:t>
      </w:r>
    </w:p>
    <w:p w14:paraId="17B23009" w14:textId="0C33B02C" w:rsidR="002D19E2" w:rsidRPr="00E9087A" w:rsidRDefault="00396AFF" w:rsidP="00F01861">
      <w:pPr>
        <w:pStyle w:val="ListParagraph"/>
        <w:numPr>
          <w:ilvl w:val="1"/>
          <w:numId w:val="2"/>
        </w:numPr>
        <w:tabs>
          <w:tab w:val="left" w:pos="993"/>
          <w:tab w:val="left" w:pos="1418"/>
        </w:tabs>
        <w:spacing w:line="276" w:lineRule="auto"/>
        <w:ind w:left="0" w:firstLine="851"/>
        <w:jc w:val="both"/>
        <w:textAlignment w:val="baseline"/>
        <w:rPr>
          <w:rFonts w:ascii="Tahoma" w:hAnsi="Tahoma" w:cs="Tahoma"/>
          <w:sz w:val="22"/>
          <w:szCs w:val="22"/>
        </w:rPr>
      </w:pPr>
      <w:r>
        <w:rPr>
          <w:rStyle w:val="Strong"/>
          <w:rFonts w:ascii="Tahoma" w:hAnsi="Tahoma" w:cs="Tahoma"/>
          <w:b w:val="0"/>
          <w:color w:val="000000" w:themeColor="text1"/>
          <w:sz w:val="22"/>
          <w:szCs w:val="22"/>
        </w:rPr>
        <w:t>P</w:t>
      </w:r>
      <w:r w:rsidRPr="00E9087A">
        <w:rPr>
          <w:rStyle w:val="Strong"/>
          <w:rFonts w:ascii="Tahoma" w:hAnsi="Tahoma" w:cs="Tahoma"/>
          <w:b w:val="0"/>
          <w:color w:val="000000" w:themeColor="text1"/>
          <w:sz w:val="22"/>
          <w:szCs w:val="22"/>
        </w:rPr>
        <w:t xml:space="preserve">akeitimų </w:t>
      </w:r>
      <w:r w:rsidR="002D19E2" w:rsidRPr="00E9087A">
        <w:rPr>
          <w:rStyle w:val="Strong"/>
          <w:rFonts w:ascii="Tahoma" w:hAnsi="Tahoma" w:cs="Tahoma"/>
          <w:b w:val="0"/>
          <w:color w:val="000000" w:themeColor="text1"/>
          <w:sz w:val="22"/>
          <w:szCs w:val="22"/>
        </w:rPr>
        <w:t>diegimo tvirtinimo komitetas turi</w:t>
      </w:r>
      <w:r w:rsidR="002D19E2" w:rsidRPr="00E9087A">
        <w:rPr>
          <w:rFonts w:ascii="Tahoma" w:hAnsi="Tahoma" w:cs="Tahoma"/>
          <w:b/>
          <w:color w:val="000000" w:themeColor="text1"/>
          <w:sz w:val="22"/>
          <w:szCs w:val="22"/>
        </w:rPr>
        <w:t xml:space="preserve"> </w:t>
      </w:r>
      <w:r w:rsidR="002D19E2" w:rsidRPr="00E9087A">
        <w:rPr>
          <w:rFonts w:ascii="Tahoma" w:hAnsi="Tahoma" w:cs="Tahoma"/>
          <w:color w:val="000000" w:themeColor="text1"/>
          <w:sz w:val="22"/>
          <w:szCs w:val="22"/>
        </w:rPr>
        <w:t xml:space="preserve">peržiūrėti galutinę diegimo informaciją bei priimti sprendimą diegti ar nediegti programinės įrangos </w:t>
      </w:r>
      <w:proofErr w:type="spellStart"/>
      <w:r w:rsidR="002D19E2" w:rsidRPr="00E9087A">
        <w:rPr>
          <w:rFonts w:ascii="Tahoma" w:hAnsi="Tahoma" w:cs="Tahoma"/>
          <w:color w:val="000000" w:themeColor="text1"/>
          <w:sz w:val="22"/>
          <w:szCs w:val="22"/>
        </w:rPr>
        <w:t>atnaujinimus</w:t>
      </w:r>
      <w:proofErr w:type="spellEnd"/>
      <w:r w:rsidR="002D19E2" w:rsidRPr="00E9087A">
        <w:rPr>
          <w:rFonts w:ascii="Tahoma" w:hAnsi="Tahoma" w:cs="Tahoma"/>
          <w:color w:val="000000" w:themeColor="text1"/>
          <w:sz w:val="22"/>
          <w:szCs w:val="22"/>
        </w:rPr>
        <w:t xml:space="preserve"> į gamybinę aplinką.</w:t>
      </w:r>
      <w:r w:rsidR="002D19E2" w:rsidRPr="00E9087A">
        <w:rPr>
          <w:rFonts w:ascii="Tahoma" w:hAnsi="Tahoma" w:cs="Tahoma"/>
          <w:b/>
          <w:color w:val="000000" w:themeColor="text1"/>
          <w:sz w:val="22"/>
          <w:szCs w:val="22"/>
        </w:rPr>
        <w:t xml:space="preserve"> </w:t>
      </w:r>
      <w:r w:rsidR="002D19E2" w:rsidRPr="00E9087A">
        <w:rPr>
          <w:rStyle w:val="Strong"/>
          <w:rFonts w:ascii="Tahoma" w:hAnsi="Tahoma" w:cs="Tahoma"/>
          <w:b w:val="0"/>
          <w:color w:val="000000" w:themeColor="text1"/>
          <w:sz w:val="22"/>
          <w:szCs w:val="22"/>
        </w:rPr>
        <w:t xml:space="preserve">Pakeitimų diegimo tvirtinimo komiteto vadovas </w:t>
      </w:r>
      <w:r w:rsidR="002D19E2" w:rsidRPr="00E9087A">
        <w:rPr>
          <w:rFonts w:ascii="Tahoma" w:hAnsi="Tahoma" w:cs="Tahoma"/>
          <w:color w:val="000000" w:themeColor="text1"/>
          <w:sz w:val="22"/>
          <w:szCs w:val="22"/>
        </w:rPr>
        <w:t>sprendimą turi užfiksuoti pateiktoje d</w:t>
      </w:r>
      <w:r w:rsidR="000077C8">
        <w:rPr>
          <w:rFonts w:ascii="Tahoma" w:hAnsi="Tahoma" w:cs="Tahoma"/>
          <w:color w:val="000000" w:themeColor="text1"/>
          <w:sz w:val="22"/>
          <w:szCs w:val="22"/>
        </w:rPr>
        <w:t>iegimo užduotyje JIRA sistemoje;</w:t>
      </w:r>
    </w:p>
    <w:p w14:paraId="29E97C72" w14:textId="35FA4F9E" w:rsidR="002D19E2" w:rsidRPr="00E9087A" w:rsidRDefault="002671D6" w:rsidP="00B048E3">
      <w:pPr>
        <w:pStyle w:val="ListParagraph"/>
        <w:numPr>
          <w:ilvl w:val="1"/>
          <w:numId w:val="2"/>
        </w:numPr>
        <w:tabs>
          <w:tab w:val="left" w:pos="993"/>
          <w:tab w:val="left" w:pos="1418"/>
        </w:tabs>
        <w:spacing w:line="276" w:lineRule="auto"/>
        <w:ind w:left="0" w:firstLine="851"/>
        <w:jc w:val="both"/>
        <w:textAlignment w:val="baseline"/>
        <w:rPr>
          <w:rStyle w:val="Strong"/>
          <w:rFonts w:ascii="Tahoma" w:hAnsi="Tahoma" w:cs="Tahoma"/>
          <w:b w:val="0"/>
          <w:color w:val="000000" w:themeColor="text1"/>
          <w:sz w:val="22"/>
          <w:szCs w:val="22"/>
        </w:rPr>
      </w:pPr>
      <w:r w:rsidRPr="00E9087A">
        <w:rPr>
          <w:rStyle w:val="Strong"/>
          <w:rFonts w:ascii="Tahoma" w:hAnsi="Tahoma" w:cs="Tahoma"/>
          <w:b w:val="0"/>
          <w:color w:val="000000" w:themeColor="text1"/>
          <w:sz w:val="22"/>
          <w:szCs w:val="22"/>
        </w:rPr>
        <w:t>a</w:t>
      </w:r>
      <w:r w:rsidR="002D19E2" w:rsidRPr="00E9087A">
        <w:rPr>
          <w:rStyle w:val="Strong"/>
          <w:rFonts w:ascii="Tahoma" w:hAnsi="Tahoma" w:cs="Tahoma"/>
          <w:b w:val="0"/>
          <w:color w:val="000000" w:themeColor="text1"/>
          <w:sz w:val="22"/>
          <w:szCs w:val="22"/>
        </w:rPr>
        <w:t xml:space="preserve">tsakingi už </w:t>
      </w:r>
      <w:r w:rsidR="00396AFF" w:rsidRPr="00E9087A">
        <w:rPr>
          <w:rStyle w:val="Strong"/>
          <w:rFonts w:ascii="Tahoma" w:hAnsi="Tahoma" w:cs="Tahoma"/>
          <w:b w:val="0"/>
          <w:color w:val="000000" w:themeColor="text1"/>
          <w:sz w:val="22"/>
          <w:szCs w:val="22"/>
        </w:rPr>
        <w:t>diegim</w:t>
      </w:r>
      <w:r w:rsidR="00396AFF">
        <w:rPr>
          <w:rStyle w:val="Strong"/>
          <w:rFonts w:ascii="Tahoma" w:hAnsi="Tahoma" w:cs="Tahoma"/>
          <w:b w:val="0"/>
          <w:color w:val="000000" w:themeColor="text1"/>
          <w:sz w:val="22"/>
          <w:szCs w:val="22"/>
        </w:rPr>
        <w:t>ą</w:t>
      </w:r>
      <w:r w:rsidR="00396AFF" w:rsidRPr="00E9087A">
        <w:rPr>
          <w:rStyle w:val="Strong"/>
          <w:rFonts w:ascii="Tahoma" w:hAnsi="Tahoma" w:cs="Tahoma"/>
          <w:b w:val="0"/>
          <w:color w:val="000000" w:themeColor="text1"/>
          <w:sz w:val="22"/>
          <w:szCs w:val="22"/>
        </w:rPr>
        <w:t xml:space="preserve"> </w:t>
      </w:r>
      <w:r w:rsidR="002D19E2" w:rsidRPr="00E9087A">
        <w:rPr>
          <w:rStyle w:val="Strong"/>
          <w:rFonts w:ascii="Tahoma" w:hAnsi="Tahoma" w:cs="Tahoma"/>
          <w:b w:val="0"/>
          <w:color w:val="000000" w:themeColor="text1"/>
          <w:sz w:val="22"/>
          <w:szCs w:val="22"/>
        </w:rPr>
        <w:t xml:space="preserve">(toliau </w:t>
      </w:r>
      <w:r w:rsidR="002D19E2" w:rsidRPr="00B85D18">
        <w:rPr>
          <w:rStyle w:val="Strong"/>
          <w:rFonts w:ascii="Tahoma" w:hAnsi="Tahoma" w:cs="Tahoma"/>
          <w:b w:val="0"/>
          <w:sz w:val="22"/>
          <w:szCs w:val="22"/>
        </w:rPr>
        <w:t>–</w:t>
      </w:r>
      <w:r w:rsidR="002D19E2" w:rsidRPr="00E9087A">
        <w:rPr>
          <w:rStyle w:val="Strong"/>
          <w:rFonts w:ascii="Tahoma" w:hAnsi="Tahoma" w:cs="Tahoma"/>
          <w:b w:val="0"/>
          <w:color w:val="000000" w:themeColor="text1"/>
          <w:sz w:val="22"/>
          <w:szCs w:val="22"/>
        </w:rPr>
        <w:t xml:space="preserve"> diegėjai), turi atlikti programinės įrangos atnaujinimą gamybinėje aplinkoje pagal Pakeitimų diegimo tvirtinimo komitete patvirtintas diegimo užduotis ir jose pateiktą informaciją</w:t>
      </w:r>
      <w:r w:rsidR="00B048E3" w:rsidRPr="00E9087A">
        <w:rPr>
          <w:rStyle w:val="Strong"/>
          <w:rFonts w:ascii="Tahoma" w:hAnsi="Tahoma" w:cs="Tahoma"/>
          <w:b w:val="0"/>
          <w:color w:val="000000" w:themeColor="text1"/>
          <w:sz w:val="22"/>
          <w:szCs w:val="22"/>
        </w:rPr>
        <w:t xml:space="preserve"> bei įsitikinti, kad diegimas įvyko tinkamai</w:t>
      </w:r>
      <w:r w:rsidR="00FA54DF" w:rsidRPr="00E9087A">
        <w:rPr>
          <w:rStyle w:val="Strong"/>
          <w:rFonts w:ascii="Tahoma" w:hAnsi="Tahoma" w:cs="Tahoma"/>
          <w:b w:val="0"/>
          <w:color w:val="000000" w:themeColor="text1"/>
          <w:sz w:val="22"/>
          <w:szCs w:val="22"/>
        </w:rPr>
        <w:t>;</w:t>
      </w:r>
    </w:p>
    <w:p w14:paraId="7D57FD93" w14:textId="71A9EF44" w:rsidR="002D19E2" w:rsidRPr="00E9087A" w:rsidRDefault="002671D6" w:rsidP="00B048E3">
      <w:pPr>
        <w:pStyle w:val="ListParagraph"/>
        <w:numPr>
          <w:ilvl w:val="1"/>
          <w:numId w:val="2"/>
        </w:numPr>
        <w:tabs>
          <w:tab w:val="left" w:pos="993"/>
          <w:tab w:val="left" w:pos="1418"/>
        </w:tabs>
        <w:spacing w:line="276" w:lineRule="auto"/>
        <w:ind w:left="0" w:firstLine="851"/>
        <w:jc w:val="both"/>
        <w:textAlignment w:val="baseline"/>
        <w:rPr>
          <w:rStyle w:val="Strong"/>
          <w:rFonts w:ascii="Tahoma" w:hAnsi="Tahoma" w:cs="Tahoma"/>
          <w:sz w:val="22"/>
          <w:szCs w:val="22"/>
        </w:rPr>
      </w:pPr>
      <w:r w:rsidRPr="00E9087A">
        <w:rPr>
          <w:rStyle w:val="Strong"/>
          <w:rFonts w:ascii="Tahoma" w:hAnsi="Tahoma" w:cs="Tahoma"/>
          <w:b w:val="0"/>
          <w:color w:val="000000" w:themeColor="text1"/>
          <w:sz w:val="22"/>
          <w:szCs w:val="22"/>
        </w:rPr>
        <w:t>d</w:t>
      </w:r>
      <w:r w:rsidR="002D19E2" w:rsidRPr="00E9087A">
        <w:rPr>
          <w:rStyle w:val="Strong"/>
          <w:rFonts w:ascii="Tahoma" w:hAnsi="Tahoma" w:cs="Tahoma"/>
          <w:b w:val="0"/>
          <w:color w:val="000000" w:themeColor="text1"/>
          <w:sz w:val="22"/>
          <w:szCs w:val="22"/>
        </w:rPr>
        <w:t>iegėjai diegimo rezultatą turi p</w:t>
      </w:r>
      <w:r w:rsidR="002D19E2" w:rsidRPr="00E9087A">
        <w:rPr>
          <w:rStyle w:val="Strong"/>
          <w:rFonts w:ascii="Tahoma" w:hAnsi="Tahoma" w:cs="Tahoma"/>
          <w:b w:val="0"/>
          <w:sz w:val="22"/>
          <w:szCs w:val="22"/>
        </w:rPr>
        <w:t>ateikti diegimo užduotyje JIRA sistemoje</w:t>
      </w:r>
      <w:r w:rsidR="00FA54DF" w:rsidRPr="00E9087A">
        <w:rPr>
          <w:rStyle w:val="Strong"/>
          <w:rFonts w:ascii="Tahoma" w:hAnsi="Tahoma" w:cs="Tahoma"/>
          <w:b w:val="0"/>
          <w:sz w:val="22"/>
          <w:szCs w:val="22"/>
        </w:rPr>
        <w:t>;</w:t>
      </w:r>
      <w:r w:rsidR="002D19E2" w:rsidRPr="00E9087A">
        <w:rPr>
          <w:rStyle w:val="Strong"/>
          <w:rFonts w:ascii="Tahoma" w:hAnsi="Tahoma" w:cs="Tahoma"/>
          <w:sz w:val="22"/>
          <w:szCs w:val="22"/>
        </w:rPr>
        <w:t xml:space="preserve"> </w:t>
      </w:r>
    </w:p>
    <w:p w14:paraId="33A7DA47" w14:textId="707A3A5D" w:rsidR="00B048E3" w:rsidRPr="00E9087A" w:rsidRDefault="00B048E3" w:rsidP="00B048E3">
      <w:pPr>
        <w:pStyle w:val="ListParagraph"/>
        <w:numPr>
          <w:ilvl w:val="1"/>
          <w:numId w:val="2"/>
        </w:numPr>
        <w:tabs>
          <w:tab w:val="left" w:pos="1418"/>
        </w:tabs>
        <w:spacing w:line="276" w:lineRule="auto"/>
        <w:ind w:left="0" w:firstLine="851"/>
        <w:jc w:val="both"/>
        <w:textAlignment w:val="baseline"/>
        <w:rPr>
          <w:rFonts w:ascii="Tahoma" w:hAnsi="Tahoma" w:cs="Tahoma"/>
          <w:color w:val="000000" w:themeColor="text1"/>
          <w:sz w:val="22"/>
          <w:szCs w:val="22"/>
        </w:rPr>
      </w:pPr>
      <w:r w:rsidRPr="00E9087A">
        <w:rPr>
          <w:rStyle w:val="Strong"/>
          <w:rFonts w:ascii="Tahoma" w:hAnsi="Tahoma" w:cs="Tahoma"/>
          <w:b w:val="0"/>
          <w:sz w:val="22"/>
          <w:szCs w:val="22"/>
        </w:rPr>
        <w:t xml:space="preserve">Produkto vadovas arba </w:t>
      </w:r>
      <w:r w:rsidR="00A46888">
        <w:rPr>
          <w:rStyle w:val="Strong"/>
          <w:rFonts w:ascii="Tahoma" w:hAnsi="Tahoma" w:cs="Tahoma"/>
          <w:b w:val="0"/>
          <w:sz w:val="22"/>
          <w:szCs w:val="22"/>
        </w:rPr>
        <w:t>p</w:t>
      </w:r>
      <w:r w:rsidR="00A46888" w:rsidRPr="00E9087A">
        <w:rPr>
          <w:rStyle w:val="Strong"/>
          <w:rFonts w:ascii="Tahoma" w:hAnsi="Tahoma" w:cs="Tahoma"/>
          <w:b w:val="0"/>
          <w:sz w:val="22"/>
          <w:szCs w:val="22"/>
        </w:rPr>
        <w:t>rojekt</w:t>
      </w:r>
      <w:r w:rsidR="00A46888">
        <w:rPr>
          <w:rStyle w:val="Strong"/>
          <w:rFonts w:ascii="Tahoma" w:hAnsi="Tahoma" w:cs="Tahoma"/>
          <w:b w:val="0"/>
          <w:sz w:val="22"/>
          <w:szCs w:val="22"/>
        </w:rPr>
        <w:t>ų</w:t>
      </w:r>
      <w:r w:rsidR="00A46888" w:rsidRPr="00E9087A">
        <w:rPr>
          <w:rStyle w:val="Strong"/>
          <w:rFonts w:ascii="Tahoma" w:hAnsi="Tahoma" w:cs="Tahoma"/>
          <w:b w:val="0"/>
          <w:sz w:val="22"/>
          <w:szCs w:val="22"/>
        </w:rPr>
        <w:t xml:space="preserve"> </w:t>
      </w:r>
      <w:r w:rsidRPr="00E9087A">
        <w:rPr>
          <w:rStyle w:val="Strong"/>
          <w:rFonts w:ascii="Tahoma" w:hAnsi="Tahoma" w:cs="Tahoma"/>
          <w:b w:val="0"/>
          <w:sz w:val="22"/>
          <w:szCs w:val="22"/>
        </w:rPr>
        <w:t>vadovas po diegimo į gamybinę aplinką turi patikrinti</w:t>
      </w:r>
      <w:r w:rsidRPr="00E9087A">
        <w:rPr>
          <w:rFonts w:ascii="Tahoma" w:hAnsi="Tahoma" w:cs="Tahoma"/>
          <w:b/>
          <w:color w:val="000000" w:themeColor="text1"/>
          <w:sz w:val="22"/>
          <w:szCs w:val="22"/>
        </w:rPr>
        <w:t xml:space="preserve"> </w:t>
      </w:r>
      <w:r w:rsidRPr="00E9087A">
        <w:rPr>
          <w:rFonts w:ascii="Tahoma" w:hAnsi="Tahoma" w:cs="Tahoma"/>
          <w:color w:val="000000" w:themeColor="text1"/>
          <w:sz w:val="22"/>
          <w:szCs w:val="22"/>
        </w:rPr>
        <w:t xml:space="preserve">ar įgyvendinti IS vystomo poreikiai veikia tinkamai, o pastebėjus klaidas </w:t>
      </w:r>
      <w:r w:rsidR="00396AFF">
        <w:rPr>
          <w:rFonts w:ascii="Tahoma" w:hAnsi="Tahoma" w:cs="Tahoma"/>
          <w:color w:val="000000" w:themeColor="text1"/>
          <w:sz w:val="22"/>
          <w:szCs w:val="22"/>
        </w:rPr>
        <w:t>–</w:t>
      </w:r>
      <w:r w:rsidR="00396AFF" w:rsidRPr="00E9087A">
        <w:rPr>
          <w:rFonts w:ascii="Tahoma" w:hAnsi="Tahoma" w:cs="Tahoma"/>
          <w:color w:val="000000" w:themeColor="text1"/>
          <w:sz w:val="22"/>
          <w:szCs w:val="22"/>
        </w:rPr>
        <w:t xml:space="preserve"> </w:t>
      </w:r>
      <w:r w:rsidRPr="00E9087A">
        <w:rPr>
          <w:rFonts w:ascii="Tahoma" w:hAnsi="Tahoma" w:cs="Tahoma"/>
          <w:color w:val="000000" w:themeColor="text1"/>
          <w:sz w:val="22"/>
          <w:szCs w:val="22"/>
        </w:rPr>
        <w:t xml:space="preserve">vadovautis procesu </w:t>
      </w:r>
      <w:hyperlink r:id="rId41" w:history="1">
        <w:r w:rsidRPr="00E9087A">
          <w:rPr>
            <w:rStyle w:val="Hyperlink"/>
            <w:rFonts w:ascii="Tahoma" w:hAnsi="Tahoma" w:cs="Tahoma"/>
            <w:sz w:val="22"/>
            <w:szCs w:val="22"/>
          </w:rPr>
          <w:t>Valdyti IT incidentus</w:t>
        </w:r>
      </w:hyperlink>
      <w:r w:rsidRPr="00E9087A">
        <w:rPr>
          <w:rFonts w:ascii="Tahoma" w:hAnsi="Tahoma" w:cs="Tahoma"/>
          <w:color w:val="000000" w:themeColor="text1"/>
          <w:sz w:val="22"/>
          <w:szCs w:val="22"/>
        </w:rPr>
        <w:t xml:space="preserve"> užregistruoti kilusius incidentus</w:t>
      </w:r>
      <w:r w:rsidR="00FA54DF" w:rsidRPr="00E9087A">
        <w:rPr>
          <w:rFonts w:ascii="Tahoma" w:hAnsi="Tahoma" w:cs="Tahoma"/>
          <w:color w:val="000000" w:themeColor="text1"/>
          <w:sz w:val="22"/>
          <w:szCs w:val="22"/>
        </w:rPr>
        <w:t>;</w:t>
      </w:r>
    </w:p>
    <w:p w14:paraId="496DA298" w14:textId="2D04B6EC" w:rsidR="007E41D9" w:rsidRPr="00E9087A" w:rsidRDefault="002671D6" w:rsidP="00B048E3">
      <w:pPr>
        <w:pStyle w:val="ListParagraph"/>
        <w:numPr>
          <w:ilvl w:val="1"/>
          <w:numId w:val="2"/>
        </w:numPr>
        <w:tabs>
          <w:tab w:val="left" w:pos="1418"/>
        </w:tabs>
        <w:spacing w:line="276" w:lineRule="auto"/>
        <w:ind w:left="0" w:firstLine="851"/>
        <w:jc w:val="both"/>
        <w:textAlignment w:val="baseline"/>
        <w:rPr>
          <w:rFonts w:ascii="Tahoma" w:hAnsi="Tahoma" w:cs="Tahoma"/>
          <w:color w:val="000000" w:themeColor="text1"/>
          <w:sz w:val="22"/>
          <w:szCs w:val="22"/>
        </w:rPr>
      </w:pPr>
      <w:r w:rsidRPr="00E9087A">
        <w:rPr>
          <w:rStyle w:val="Hyperlink"/>
          <w:rFonts w:ascii="Tahoma" w:hAnsi="Tahoma" w:cs="Tahoma"/>
          <w:bCs/>
          <w:color w:val="auto"/>
          <w:sz w:val="22"/>
          <w:szCs w:val="22"/>
          <w:u w:val="none"/>
        </w:rPr>
        <w:t>p</w:t>
      </w:r>
      <w:r w:rsidR="007E41D9" w:rsidRPr="00E9087A">
        <w:rPr>
          <w:rStyle w:val="Hyperlink"/>
          <w:rFonts w:ascii="Tahoma" w:hAnsi="Tahoma" w:cs="Tahoma"/>
          <w:bCs/>
          <w:color w:val="auto"/>
          <w:sz w:val="22"/>
          <w:szCs w:val="22"/>
          <w:u w:val="none"/>
        </w:rPr>
        <w:t>o diegimų Pakeitimų diegimo tvirtinimo komiteto vadovas</w:t>
      </w:r>
      <w:r w:rsidR="00396AFF">
        <w:rPr>
          <w:rStyle w:val="Hyperlink"/>
          <w:rFonts w:ascii="Tahoma" w:hAnsi="Tahoma" w:cs="Tahoma"/>
          <w:bCs/>
          <w:color w:val="auto"/>
          <w:sz w:val="22"/>
          <w:szCs w:val="22"/>
          <w:u w:val="none"/>
        </w:rPr>
        <w:t xml:space="preserve"> turi</w:t>
      </w:r>
      <w:r w:rsidR="007E41D9" w:rsidRPr="00E9087A">
        <w:rPr>
          <w:rStyle w:val="Hyperlink"/>
          <w:rFonts w:ascii="Tahoma" w:hAnsi="Tahoma" w:cs="Tahoma"/>
          <w:bCs/>
          <w:color w:val="auto"/>
          <w:sz w:val="22"/>
          <w:szCs w:val="22"/>
          <w:u w:val="none"/>
        </w:rPr>
        <w:t xml:space="preserve"> </w:t>
      </w:r>
      <w:r w:rsidR="0058214B" w:rsidRPr="00E9087A">
        <w:rPr>
          <w:rStyle w:val="Hyperlink"/>
          <w:rFonts w:ascii="Tahoma" w:hAnsi="Tahoma" w:cs="Tahoma"/>
          <w:bCs/>
          <w:color w:val="auto"/>
          <w:sz w:val="22"/>
          <w:szCs w:val="22"/>
          <w:u w:val="none"/>
        </w:rPr>
        <w:t>įvertinti diegimo rezultatą bei tai pažymėti diegimo užduotyje.</w:t>
      </w:r>
    </w:p>
    <w:p w14:paraId="37A01418" w14:textId="77777777" w:rsidR="00433B7F" w:rsidRPr="00E9087A" w:rsidRDefault="00433B7F" w:rsidP="007D0E24">
      <w:pPr>
        <w:jc w:val="center"/>
        <w:rPr>
          <w:rStyle w:val="Hyperlink"/>
          <w:rFonts w:ascii="Tahoma" w:hAnsi="Tahoma" w:cs="Tahoma"/>
          <w:color w:val="auto"/>
          <w:sz w:val="22"/>
          <w:szCs w:val="22"/>
          <w:u w:val="none"/>
        </w:rPr>
      </w:pPr>
    </w:p>
    <w:p w14:paraId="132FB67C" w14:textId="7E49CBB6" w:rsidR="007D0E24" w:rsidRPr="00E9087A" w:rsidRDefault="000F7344" w:rsidP="007D0E24">
      <w:pPr>
        <w:jc w:val="center"/>
        <w:rPr>
          <w:rFonts w:ascii="Tahoma" w:hAnsi="Tahoma" w:cs="Tahoma"/>
          <w:b/>
          <w:sz w:val="22"/>
          <w:szCs w:val="22"/>
        </w:rPr>
      </w:pPr>
      <w:r w:rsidRPr="00E9087A">
        <w:rPr>
          <w:rFonts w:ascii="Tahoma" w:hAnsi="Tahoma" w:cs="Tahoma"/>
          <w:b/>
          <w:sz w:val="22"/>
          <w:szCs w:val="22"/>
        </w:rPr>
        <w:t>V</w:t>
      </w:r>
      <w:r w:rsidR="007D0E24" w:rsidRPr="00E9087A">
        <w:rPr>
          <w:rFonts w:ascii="Tahoma" w:hAnsi="Tahoma" w:cs="Tahoma"/>
          <w:b/>
          <w:sz w:val="22"/>
          <w:szCs w:val="22"/>
        </w:rPr>
        <w:t xml:space="preserve"> SKYRIUS </w:t>
      </w:r>
    </w:p>
    <w:p w14:paraId="28787DC1" w14:textId="77777777" w:rsidR="007D0E24" w:rsidRPr="00E9087A" w:rsidRDefault="007D0E24" w:rsidP="007D0E24">
      <w:pPr>
        <w:jc w:val="center"/>
        <w:rPr>
          <w:rFonts w:ascii="Tahoma" w:hAnsi="Tahoma" w:cs="Tahoma"/>
          <w:color w:val="000000"/>
          <w:sz w:val="22"/>
          <w:szCs w:val="22"/>
        </w:rPr>
      </w:pPr>
      <w:r w:rsidRPr="00E9087A">
        <w:rPr>
          <w:rFonts w:ascii="Tahoma" w:hAnsi="Tahoma" w:cs="Tahoma"/>
          <w:b/>
          <w:sz w:val="22"/>
          <w:szCs w:val="22"/>
        </w:rPr>
        <w:t>IS EKSPLOATAVIMAS</w:t>
      </w:r>
    </w:p>
    <w:p w14:paraId="317D0C43" w14:textId="77777777" w:rsidR="007D0E24" w:rsidRPr="00E9087A" w:rsidRDefault="007D0E24" w:rsidP="007D0E24">
      <w:pPr>
        <w:rPr>
          <w:rFonts w:ascii="Tahoma" w:hAnsi="Tahoma" w:cs="Tahoma"/>
          <w:color w:val="000000"/>
          <w:sz w:val="22"/>
          <w:szCs w:val="22"/>
        </w:rPr>
      </w:pPr>
      <w:r w:rsidRPr="00E9087A">
        <w:rPr>
          <w:rFonts w:ascii="Tahoma" w:hAnsi="Tahoma" w:cs="Tahoma"/>
          <w:color w:val="000000"/>
          <w:sz w:val="22"/>
          <w:szCs w:val="22"/>
        </w:rPr>
        <w:t> </w:t>
      </w:r>
    </w:p>
    <w:p w14:paraId="254C3431" w14:textId="77777777" w:rsidR="007D0E24" w:rsidRPr="00E9087A" w:rsidRDefault="007D0E24" w:rsidP="00EF716E">
      <w:pPr>
        <w:pStyle w:val="ListParagraph"/>
        <w:numPr>
          <w:ilvl w:val="0"/>
          <w:numId w:val="2"/>
        </w:numPr>
        <w:ind w:left="0" w:firstLine="851"/>
        <w:jc w:val="both"/>
        <w:rPr>
          <w:rFonts w:ascii="Tahoma" w:hAnsi="Tahoma" w:cs="Tahoma"/>
          <w:sz w:val="22"/>
          <w:szCs w:val="22"/>
        </w:rPr>
      </w:pPr>
      <w:bookmarkStart w:id="2" w:name="part_d157f1de1f8047b39e9336dc5d4d6acd"/>
      <w:bookmarkEnd w:id="2"/>
      <w:r w:rsidRPr="00E9087A">
        <w:rPr>
          <w:rFonts w:ascii="Tahoma" w:hAnsi="Tahoma" w:cs="Tahoma"/>
          <w:sz w:val="22"/>
          <w:szCs w:val="22"/>
        </w:rPr>
        <w:t>IS eksploatavimo stadijos metu vykdomos sistemos veikimo stebėjimo, priežiūros ir modifikavimo veiklos.</w:t>
      </w:r>
      <w:bookmarkStart w:id="3" w:name="part_1b5cc89e91f748fcb027de5a8c15c809"/>
      <w:bookmarkEnd w:id="3"/>
    </w:p>
    <w:p w14:paraId="777B0B12" w14:textId="77777777" w:rsidR="007D0E24" w:rsidRPr="00E9087A" w:rsidRDefault="00E76A37" w:rsidP="00EF716E">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E</w:t>
      </w:r>
      <w:r w:rsidR="007D0E24" w:rsidRPr="00E9087A">
        <w:rPr>
          <w:rFonts w:ascii="Tahoma" w:hAnsi="Tahoma" w:cs="Tahoma"/>
          <w:sz w:val="22"/>
          <w:szCs w:val="22"/>
        </w:rPr>
        <w:t>ksploatavimo stadijos metu siekiama:</w:t>
      </w:r>
      <w:bookmarkStart w:id="4" w:name="part_a218eb8c750343d9b3e91593abdef437"/>
      <w:bookmarkEnd w:id="4"/>
    </w:p>
    <w:p w14:paraId="4664B87C" w14:textId="77777777" w:rsidR="00222204" w:rsidRPr="00E9087A" w:rsidRDefault="00222204" w:rsidP="00EF716E">
      <w:pPr>
        <w:pStyle w:val="ListParagraph"/>
        <w:numPr>
          <w:ilvl w:val="1"/>
          <w:numId w:val="2"/>
        </w:numPr>
        <w:tabs>
          <w:tab w:val="left" w:pos="1134"/>
          <w:tab w:val="left" w:pos="1418"/>
        </w:tabs>
        <w:ind w:left="0" w:firstLine="851"/>
        <w:jc w:val="both"/>
        <w:rPr>
          <w:rFonts w:ascii="Tahoma" w:hAnsi="Tahoma" w:cs="Tahoma"/>
          <w:sz w:val="22"/>
          <w:szCs w:val="22"/>
        </w:rPr>
      </w:pPr>
      <w:r w:rsidRPr="00E9087A">
        <w:rPr>
          <w:rFonts w:ascii="Tahoma" w:hAnsi="Tahoma" w:cs="Tahoma"/>
          <w:sz w:val="22"/>
          <w:szCs w:val="22"/>
        </w:rPr>
        <w:t>į</w:t>
      </w:r>
      <w:r w:rsidR="007D0E24" w:rsidRPr="00E9087A">
        <w:rPr>
          <w:rFonts w:ascii="Tahoma" w:hAnsi="Tahoma" w:cs="Tahoma"/>
          <w:sz w:val="22"/>
          <w:szCs w:val="22"/>
        </w:rPr>
        <w:t xml:space="preserve">gyvendinti </w:t>
      </w:r>
      <w:r w:rsidR="00E76A37" w:rsidRPr="00E9087A">
        <w:rPr>
          <w:rFonts w:ascii="Tahoma" w:hAnsi="Tahoma" w:cs="Tahoma"/>
          <w:sz w:val="22"/>
          <w:szCs w:val="22"/>
        </w:rPr>
        <w:t xml:space="preserve">IS vystymo poreikiui iškeltą </w:t>
      </w:r>
      <w:r w:rsidR="007D0E24" w:rsidRPr="00E9087A">
        <w:rPr>
          <w:rFonts w:ascii="Tahoma" w:hAnsi="Tahoma" w:cs="Tahoma"/>
          <w:sz w:val="22"/>
          <w:szCs w:val="22"/>
        </w:rPr>
        <w:t>tiksl</w:t>
      </w:r>
      <w:r w:rsidR="00E76A37" w:rsidRPr="00E9087A">
        <w:rPr>
          <w:rFonts w:ascii="Tahoma" w:hAnsi="Tahoma" w:cs="Tahoma"/>
          <w:sz w:val="22"/>
          <w:szCs w:val="22"/>
        </w:rPr>
        <w:t>ą</w:t>
      </w:r>
      <w:r w:rsidR="00766DAA" w:rsidRPr="00E9087A">
        <w:rPr>
          <w:rFonts w:ascii="Tahoma" w:hAnsi="Tahoma" w:cs="Tahoma"/>
          <w:sz w:val="22"/>
          <w:szCs w:val="22"/>
        </w:rPr>
        <w:t>, vertinti bei planuoti kokybės užtikrinimo bei gerinimo veiksmus</w:t>
      </w:r>
      <w:r w:rsidR="007D0E24" w:rsidRPr="00E9087A">
        <w:rPr>
          <w:rFonts w:ascii="Tahoma" w:hAnsi="Tahoma" w:cs="Tahoma"/>
          <w:sz w:val="22"/>
          <w:szCs w:val="22"/>
        </w:rPr>
        <w:t>;</w:t>
      </w:r>
      <w:bookmarkStart w:id="5" w:name="part_54f9eacdc1db45099e90013eca90274b"/>
      <w:bookmarkEnd w:id="5"/>
    </w:p>
    <w:p w14:paraId="21064C22" w14:textId="77777777" w:rsidR="00222204" w:rsidRPr="00E9087A" w:rsidRDefault="007D0E24" w:rsidP="00EF716E">
      <w:pPr>
        <w:pStyle w:val="ListParagraph"/>
        <w:numPr>
          <w:ilvl w:val="1"/>
          <w:numId w:val="2"/>
        </w:numPr>
        <w:tabs>
          <w:tab w:val="left" w:pos="1134"/>
          <w:tab w:val="left" w:pos="1418"/>
        </w:tabs>
        <w:ind w:left="0" w:firstLine="851"/>
        <w:jc w:val="both"/>
        <w:rPr>
          <w:rFonts w:ascii="Tahoma" w:hAnsi="Tahoma" w:cs="Tahoma"/>
          <w:sz w:val="22"/>
          <w:szCs w:val="22"/>
        </w:rPr>
      </w:pPr>
      <w:r w:rsidRPr="00E9087A">
        <w:rPr>
          <w:rFonts w:ascii="Tahoma" w:hAnsi="Tahoma" w:cs="Tahoma"/>
          <w:sz w:val="22"/>
          <w:szCs w:val="22"/>
        </w:rPr>
        <w:t xml:space="preserve">užtikrinti, kad </w:t>
      </w:r>
      <w:r w:rsidR="00E76A37" w:rsidRPr="00E9087A">
        <w:rPr>
          <w:rFonts w:ascii="Tahoma" w:hAnsi="Tahoma" w:cs="Tahoma"/>
          <w:sz w:val="22"/>
          <w:szCs w:val="22"/>
        </w:rPr>
        <w:t>IS</w:t>
      </w:r>
      <w:r w:rsidRPr="00E9087A">
        <w:rPr>
          <w:rFonts w:ascii="Tahoma" w:hAnsi="Tahoma" w:cs="Tahoma"/>
          <w:sz w:val="22"/>
          <w:szCs w:val="22"/>
        </w:rPr>
        <w:t xml:space="preserve"> veikimas </w:t>
      </w:r>
      <w:r w:rsidR="00E76A37" w:rsidRPr="00E9087A">
        <w:rPr>
          <w:rFonts w:ascii="Tahoma" w:hAnsi="Tahoma" w:cs="Tahoma"/>
          <w:sz w:val="22"/>
          <w:szCs w:val="22"/>
        </w:rPr>
        <w:t xml:space="preserve">bei įgyvendinti IS vystymo poreikiai </w:t>
      </w:r>
      <w:r w:rsidRPr="00E9087A">
        <w:rPr>
          <w:rFonts w:ascii="Tahoma" w:hAnsi="Tahoma" w:cs="Tahoma"/>
          <w:sz w:val="22"/>
          <w:szCs w:val="22"/>
        </w:rPr>
        <w:t>atiti</w:t>
      </w:r>
      <w:r w:rsidR="00E76A37" w:rsidRPr="00E9087A">
        <w:rPr>
          <w:rFonts w:ascii="Tahoma" w:hAnsi="Tahoma" w:cs="Tahoma"/>
          <w:sz w:val="22"/>
          <w:szCs w:val="22"/>
        </w:rPr>
        <w:t xml:space="preserve">nka iškeltus funkcinius, techninius, saugumo bei </w:t>
      </w:r>
      <w:r w:rsidRPr="00E9087A">
        <w:rPr>
          <w:rFonts w:ascii="Tahoma" w:hAnsi="Tahoma" w:cs="Tahoma"/>
          <w:sz w:val="22"/>
          <w:szCs w:val="22"/>
        </w:rPr>
        <w:t>apibrėžtus veiklos reikalavimus;</w:t>
      </w:r>
      <w:bookmarkStart w:id="6" w:name="part_916de95b8cc34e35a3520dd72495bf1f"/>
      <w:bookmarkEnd w:id="6"/>
    </w:p>
    <w:p w14:paraId="09A37B16" w14:textId="32EBAB2B" w:rsidR="00222204" w:rsidRPr="00E9087A" w:rsidRDefault="007D0E24" w:rsidP="00EF716E">
      <w:pPr>
        <w:pStyle w:val="ListParagraph"/>
        <w:numPr>
          <w:ilvl w:val="1"/>
          <w:numId w:val="2"/>
        </w:numPr>
        <w:tabs>
          <w:tab w:val="left" w:pos="1134"/>
          <w:tab w:val="left" w:pos="1418"/>
        </w:tabs>
        <w:ind w:left="0" w:firstLine="851"/>
        <w:jc w:val="both"/>
        <w:rPr>
          <w:rFonts w:ascii="Tahoma" w:hAnsi="Tahoma" w:cs="Tahoma"/>
          <w:sz w:val="22"/>
          <w:szCs w:val="22"/>
        </w:rPr>
      </w:pPr>
      <w:r w:rsidRPr="00E9087A">
        <w:rPr>
          <w:rFonts w:ascii="Tahoma" w:hAnsi="Tahoma" w:cs="Tahoma"/>
          <w:sz w:val="22"/>
          <w:szCs w:val="22"/>
        </w:rPr>
        <w:t xml:space="preserve">modifikuoti </w:t>
      </w:r>
      <w:r w:rsidR="00FA54DF" w:rsidRPr="00E9087A">
        <w:rPr>
          <w:rFonts w:ascii="Tahoma" w:hAnsi="Tahoma" w:cs="Tahoma"/>
          <w:sz w:val="22"/>
          <w:szCs w:val="22"/>
        </w:rPr>
        <w:t>IS</w:t>
      </w:r>
      <w:r w:rsidRPr="00E9087A">
        <w:rPr>
          <w:rFonts w:ascii="Tahoma" w:hAnsi="Tahoma" w:cs="Tahoma"/>
          <w:sz w:val="22"/>
          <w:szCs w:val="22"/>
        </w:rPr>
        <w:t>, pritaikant ją naudotojų poreikiams ar teisės aktų reikalavimams iš esmės nekeičia</w:t>
      </w:r>
      <w:r w:rsidR="00396AFF">
        <w:rPr>
          <w:rFonts w:ascii="Tahoma" w:hAnsi="Tahoma" w:cs="Tahoma"/>
          <w:sz w:val="22"/>
          <w:szCs w:val="22"/>
        </w:rPr>
        <w:t>nt</w:t>
      </w:r>
      <w:r w:rsidRPr="00E9087A">
        <w:rPr>
          <w:rFonts w:ascii="Tahoma" w:hAnsi="Tahoma" w:cs="Tahoma"/>
          <w:sz w:val="22"/>
          <w:szCs w:val="22"/>
        </w:rPr>
        <w:t xml:space="preserve"> įdiegtų </w:t>
      </w:r>
      <w:r w:rsidR="00222204" w:rsidRPr="00E9087A">
        <w:rPr>
          <w:rFonts w:ascii="Tahoma" w:hAnsi="Tahoma" w:cs="Tahoma"/>
          <w:sz w:val="22"/>
          <w:szCs w:val="22"/>
        </w:rPr>
        <w:t>informacijos apdorojimo procesų</w:t>
      </w:r>
      <w:r w:rsidR="00633E2A">
        <w:rPr>
          <w:rFonts w:ascii="Tahoma" w:hAnsi="Tahoma" w:cs="Tahoma"/>
          <w:sz w:val="22"/>
          <w:szCs w:val="22"/>
        </w:rPr>
        <w:t>.</w:t>
      </w:r>
    </w:p>
    <w:p w14:paraId="5FB5C073" w14:textId="3B40AC8C" w:rsidR="00222204" w:rsidRPr="00E9087A" w:rsidRDefault="007D0E24" w:rsidP="00EF716E">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 xml:space="preserve"> </w:t>
      </w:r>
      <w:r w:rsidR="00E76A37" w:rsidRPr="00E9087A">
        <w:rPr>
          <w:rFonts w:ascii="Tahoma" w:hAnsi="Tahoma" w:cs="Tahoma"/>
          <w:sz w:val="22"/>
          <w:szCs w:val="22"/>
        </w:rPr>
        <w:t>E</w:t>
      </w:r>
      <w:r w:rsidRPr="00E9087A">
        <w:rPr>
          <w:rFonts w:ascii="Tahoma" w:hAnsi="Tahoma" w:cs="Tahoma"/>
          <w:sz w:val="22"/>
          <w:szCs w:val="22"/>
        </w:rPr>
        <w:t>ksploatavimo stadijos metu vykdomoms veikloms valdyti vadovau</w:t>
      </w:r>
      <w:r w:rsidR="00222204" w:rsidRPr="00E9087A">
        <w:rPr>
          <w:rFonts w:ascii="Tahoma" w:hAnsi="Tahoma" w:cs="Tahoma"/>
          <w:sz w:val="22"/>
          <w:szCs w:val="22"/>
        </w:rPr>
        <w:t>jamasi</w:t>
      </w:r>
      <w:r w:rsidRPr="00E9087A">
        <w:rPr>
          <w:rFonts w:ascii="Tahoma" w:hAnsi="Tahoma" w:cs="Tahoma"/>
          <w:sz w:val="22"/>
          <w:szCs w:val="22"/>
        </w:rPr>
        <w:t xml:space="preserve"> </w:t>
      </w:r>
      <w:r w:rsidR="00222204" w:rsidRPr="000077C8">
        <w:rPr>
          <w:rFonts w:ascii="Tahoma" w:hAnsi="Tahoma" w:cs="Tahoma"/>
          <w:sz w:val="22"/>
          <w:szCs w:val="22"/>
        </w:rPr>
        <w:t>patvirtintais</w:t>
      </w:r>
      <w:r w:rsidR="00222204" w:rsidRPr="00E9087A">
        <w:rPr>
          <w:rFonts w:ascii="Tahoma" w:hAnsi="Tahoma" w:cs="Tahoma"/>
          <w:sz w:val="22"/>
          <w:szCs w:val="22"/>
        </w:rPr>
        <w:t xml:space="preserve"> Įmonės IT paslaugų valdymo procesais</w:t>
      </w:r>
      <w:bookmarkStart w:id="7" w:name="part_f50c8ee06fbb4494a3fa73428e6a1764"/>
      <w:bookmarkEnd w:id="7"/>
      <w:r w:rsidR="00E76A37" w:rsidRPr="00E9087A">
        <w:rPr>
          <w:rFonts w:ascii="Tahoma" w:hAnsi="Tahoma" w:cs="Tahoma"/>
          <w:sz w:val="22"/>
          <w:szCs w:val="22"/>
        </w:rPr>
        <w:t>:</w:t>
      </w:r>
    </w:p>
    <w:p w14:paraId="5AA4E43A" w14:textId="5A561D1B" w:rsidR="00E76A37" w:rsidRPr="00FE33FD" w:rsidRDefault="00E76A37" w:rsidP="00E76A37">
      <w:pPr>
        <w:pStyle w:val="ListParagraph"/>
        <w:numPr>
          <w:ilvl w:val="1"/>
          <w:numId w:val="2"/>
        </w:numPr>
        <w:ind w:hanging="579"/>
        <w:jc w:val="both"/>
        <w:rPr>
          <w:rFonts w:ascii="Tahoma" w:hAnsi="Tahoma" w:cs="Tahoma"/>
          <w:sz w:val="22"/>
          <w:szCs w:val="22"/>
        </w:rPr>
      </w:pPr>
      <w:hyperlink r:id="rId42" w:history="1">
        <w:r w:rsidRPr="00FE33FD">
          <w:rPr>
            <w:rStyle w:val="Hyperlink"/>
            <w:rFonts w:ascii="Tahoma" w:hAnsi="Tahoma" w:cs="Tahoma"/>
            <w:sz w:val="22"/>
            <w:szCs w:val="22"/>
          </w:rPr>
          <w:t>Valdyti IT incidentus</w:t>
        </w:r>
      </w:hyperlink>
      <w:r w:rsidRPr="00FE33FD">
        <w:rPr>
          <w:rFonts w:ascii="Tahoma" w:hAnsi="Tahoma" w:cs="Tahoma"/>
          <w:color w:val="000000" w:themeColor="text1"/>
          <w:sz w:val="22"/>
          <w:szCs w:val="22"/>
        </w:rPr>
        <w:t>;</w:t>
      </w:r>
    </w:p>
    <w:p w14:paraId="02D466DB" w14:textId="26D3E69D" w:rsidR="00E76A37" w:rsidRPr="00FE33FD" w:rsidRDefault="00E76A37" w:rsidP="00E76A37">
      <w:pPr>
        <w:pStyle w:val="ListParagraph"/>
        <w:numPr>
          <w:ilvl w:val="1"/>
          <w:numId w:val="2"/>
        </w:numPr>
        <w:ind w:hanging="579"/>
        <w:jc w:val="both"/>
        <w:rPr>
          <w:rFonts w:ascii="Tahoma" w:hAnsi="Tahoma" w:cs="Tahoma"/>
          <w:sz w:val="22"/>
          <w:szCs w:val="22"/>
        </w:rPr>
      </w:pPr>
      <w:hyperlink r:id="rId43" w:history="1">
        <w:r w:rsidRPr="00FE33FD">
          <w:rPr>
            <w:rStyle w:val="Hyperlink"/>
            <w:rFonts w:ascii="Tahoma" w:hAnsi="Tahoma" w:cs="Tahoma"/>
            <w:sz w:val="22"/>
            <w:szCs w:val="22"/>
          </w:rPr>
          <w:t>Valdyti IT paslaugų prašymus</w:t>
        </w:r>
      </w:hyperlink>
      <w:r w:rsidRPr="00FE33FD">
        <w:rPr>
          <w:rFonts w:ascii="Tahoma" w:hAnsi="Tahoma" w:cs="Tahoma"/>
          <w:color w:val="000000" w:themeColor="text1"/>
          <w:sz w:val="22"/>
          <w:szCs w:val="22"/>
        </w:rPr>
        <w:t>;</w:t>
      </w:r>
    </w:p>
    <w:p w14:paraId="297A949C" w14:textId="686017A8" w:rsidR="00E76A37" w:rsidRPr="00FE33FD" w:rsidRDefault="00E76A37" w:rsidP="00E76A37">
      <w:pPr>
        <w:pStyle w:val="ListParagraph"/>
        <w:numPr>
          <w:ilvl w:val="1"/>
          <w:numId w:val="2"/>
        </w:numPr>
        <w:ind w:hanging="579"/>
        <w:jc w:val="both"/>
        <w:rPr>
          <w:rFonts w:ascii="Tahoma" w:hAnsi="Tahoma" w:cs="Tahoma"/>
          <w:sz w:val="22"/>
          <w:szCs w:val="22"/>
        </w:rPr>
      </w:pPr>
      <w:hyperlink r:id="rId44" w:history="1">
        <w:r w:rsidRPr="00FE33FD">
          <w:rPr>
            <w:rStyle w:val="Hyperlink"/>
            <w:rFonts w:ascii="Tahoma" w:hAnsi="Tahoma" w:cs="Tahoma"/>
            <w:sz w:val="22"/>
            <w:szCs w:val="22"/>
          </w:rPr>
          <w:t>Valdyti IT problemas</w:t>
        </w:r>
      </w:hyperlink>
      <w:r w:rsidRPr="00FE33FD">
        <w:rPr>
          <w:rFonts w:ascii="Tahoma" w:hAnsi="Tahoma" w:cs="Tahoma"/>
          <w:sz w:val="22"/>
          <w:szCs w:val="22"/>
        </w:rPr>
        <w:t>;</w:t>
      </w:r>
    </w:p>
    <w:p w14:paraId="5EA3EF3A" w14:textId="2A8B9F5E" w:rsidR="00E76A37" w:rsidRPr="00FE33FD" w:rsidRDefault="00E76A37" w:rsidP="00E76A37">
      <w:pPr>
        <w:pStyle w:val="ListParagraph"/>
        <w:numPr>
          <w:ilvl w:val="1"/>
          <w:numId w:val="2"/>
        </w:numPr>
        <w:ind w:hanging="579"/>
        <w:jc w:val="both"/>
        <w:rPr>
          <w:rFonts w:ascii="Tahoma" w:hAnsi="Tahoma" w:cs="Tahoma"/>
          <w:sz w:val="22"/>
          <w:szCs w:val="22"/>
        </w:rPr>
      </w:pPr>
      <w:hyperlink r:id="rId45" w:history="1">
        <w:r w:rsidRPr="00FE33FD">
          <w:rPr>
            <w:rStyle w:val="Hyperlink"/>
            <w:rFonts w:ascii="Tahoma" w:hAnsi="Tahoma" w:cs="Tahoma"/>
            <w:sz w:val="22"/>
            <w:szCs w:val="22"/>
          </w:rPr>
          <w:t>Valdyti monitoringą ir IT įvykius</w:t>
        </w:r>
      </w:hyperlink>
      <w:r w:rsidRPr="00FE33FD">
        <w:rPr>
          <w:rFonts w:ascii="Tahoma" w:hAnsi="Tahoma" w:cs="Tahoma"/>
          <w:sz w:val="22"/>
          <w:szCs w:val="22"/>
        </w:rPr>
        <w:t>;</w:t>
      </w:r>
    </w:p>
    <w:p w14:paraId="521D6AA5" w14:textId="02A71F05" w:rsidR="00E76A37" w:rsidRPr="00FE33FD" w:rsidRDefault="00E76A37" w:rsidP="00E76A37">
      <w:pPr>
        <w:pStyle w:val="ListParagraph"/>
        <w:numPr>
          <w:ilvl w:val="1"/>
          <w:numId w:val="2"/>
        </w:numPr>
        <w:ind w:hanging="579"/>
        <w:jc w:val="both"/>
        <w:rPr>
          <w:rFonts w:ascii="Tahoma" w:hAnsi="Tahoma" w:cs="Tahoma"/>
          <w:sz w:val="22"/>
          <w:szCs w:val="22"/>
        </w:rPr>
      </w:pPr>
      <w:hyperlink r:id="rId46" w:history="1">
        <w:r w:rsidRPr="00FE33FD">
          <w:rPr>
            <w:rStyle w:val="Hyperlink"/>
            <w:rFonts w:ascii="Tahoma" w:hAnsi="Tahoma" w:cs="Tahoma"/>
            <w:sz w:val="22"/>
            <w:szCs w:val="22"/>
          </w:rPr>
          <w:t>Valdyti svarbius IT incidentus</w:t>
        </w:r>
      </w:hyperlink>
      <w:r w:rsidRPr="00FE33FD">
        <w:rPr>
          <w:rFonts w:ascii="Tahoma" w:hAnsi="Tahoma" w:cs="Tahoma"/>
          <w:sz w:val="22"/>
          <w:szCs w:val="22"/>
        </w:rPr>
        <w:t>.</w:t>
      </w:r>
    </w:p>
    <w:p w14:paraId="4D912F55" w14:textId="50CE6084" w:rsidR="007D0E24" w:rsidRPr="00E9087A" w:rsidRDefault="007D0E24" w:rsidP="00EF716E">
      <w:pPr>
        <w:pStyle w:val="ListParagraph"/>
        <w:numPr>
          <w:ilvl w:val="0"/>
          <w:numId w:val="2"/>
        </w:numPr>
        <w:ind w:left="0" w:firstLine="851"/>
        <w:jc w:val="both"/>
        <w:rPr>
          <w:rFonts w:ascii="Tahoma" w:hAnsi="Tahoma" w:cs="Tahoma"/>
          <w:sz w:val="22"/>
          <w:szCs w:val="22"/>
        </w:rPr>
      </w:pPr>
      <w:r w:rsidRPr="00FE33FD">
        <w:rPr>
          <w:rFonts w:ascii="Tahoma" w:hAnsi="Tahoma" w:cs="Tahoma"/>
          <w:sz w:val="22"/>
          <w:szCs w:val="22"/>
        </w:rPr>
        <w:t>Eksploatuojamos</w:t>
      </w:r>
      <w:r w:rsidRPr="00E9087A">
        <w:rPr>
          <w:rFonts w:ascii="Tahoma" w:hAnsi="Tahoma" w:cs="Tahoma"/>
          <w:sz w:val="22"/>
          <w:szCs w:val="22"/>
        </w:rPr>
        <w:t xml:space="preserve"> valstybės </w:t>
      </w:r>
      <w:r w:rsidR="00462A98" w:rsidRPr="00E9087A">
        <w:rPr>
          <w:rFonts w:ascii="Tahoma" w:hAnsi="Tahoma" w:cs="Tahoma"/>
          <w:sz w:val="22"/>
          <w:szCs w:val="22"/>
        </w:rPr>
        <w:t xml:space="preserve">IS </w:t>
      </w:r>
      <w:r w:rsidRPr="00E9087A">
        <w:rPr>
          <w:rFonts w:ascii="Tahoma" w:hAnsi="Tahoma" w:cs="Tahoma"/>
          <w:sz w:val="22"/>
          <w:szCs w:val="22"/>
        </w:rPr>
        <w:t>valdymas ir sauga</w:t>
      </w:r>
      <w:r w:rsidR="00222204" w:rsidRPr="00E9087A">
        <w:rPr>
          <w:rFonts w:ascii="Tahoma" w:hAnsi="Tahoma" w:cs="Tahoma"/>
          <w:sz w:val="22"/>
          <w:szCs w:val="22"/>
        </w:rPr>
        <w:t xml:space="preserve"> turi būti </w:t>
      </w:r>
      <w:r w:rsidRPr="00E9087A">
        <w:rPr>
          <w:rFonts w:ascii="Tahoma" w:hAnsi="Tahoma" w:cs="Tahoma"/>
          <w:sz w:val="22"/>
          <w:szCs w:val="22"/>
        </w:rPr>
        <w:t>vertinam</w:t>
      </w:r>
      <w:r w:rsidR="00222204" w:rsidRPr="00E9087A">
        <w:rPr>
          <w:rFonts w:ascii="Tahoma" w:hAnsi="Tahoma" w:cs="Tahoma"/>
          <w:sz w:val="22"/>
          <w:szCs w:val="22"/>
        </w:rPr>
        <w:t>a</w:t>
      </w:r>
      <w:r w:rsidRPr="00E9087A">
        <w:rPr>
          <w:rFonts w:ascii="Tahoma" w:hAnsi="Tahoma" w:cs="Tahoma"/>
          <w:sz w:val="22"/>
          <w:szCs w:val="22"/>
        </w:rPr>
        <w:t xml:space="preserve"> atliekant informacinių technologijų auditą. Auditas atliekamas Valstybės informacinių išteklių valdymo įstatymo nustatyta tvarka ir terminais.</w:t>
      </w:r>
    </w:p>
    <w:p w14:paraId="65D65B9F" w14:textId="77777777" w:rsidR="007224EA" w:rsidRPr="00E9087A" w:rsidRDefault="007224EA" w:rsidP="00925F26">
      <w:pPr>
        <w:pStyle w:val="paragraph"/>
        <w:tabs>
          <w:tab w:val="left" w:pos="1418"/>
        </w:tabs>
        <w:spacing w:before="0" w:beforeAutospacing="0" w:after="0" w:afterAutospacing="0"/>
        <w:ind w:left="851"/>
        <w:jc w:val="both"/>
        <w:textAlignment w:val="baseline"/>
        <w:rPr>
          <w:rFonts w:ascii="Tahoma" w:hAnsi="Tahoma" w:cs="Tahoma"/>
          <w:sz w:val="22"/>
          <w:szCs w:val="22"/>
          <w:lang w:val="lt-LT"/>
        </w:rPr>
      </w:pPr>
    </w:p>
    <w:p w14:paraId="6B85BDA6" w14:textId="0A7E5B54" w:rsidR="00222204" w:rsidRPr="00E9087A" w:rsidRDefault="00222204" w:rsidP="00222204">
      <w:pPr>
        <w:jc w:val="center"/>
        <w:rPr>
          <w:rFonts w:ascii="Tahoma" w:hAnsi="Tahoma" w:cs="Tahoma"/>
          <w:b/>
          <w:sz w:val="22"/>
          <w:szCs w:val="22"/>
        </w:rPr>
      </w:pPr>
      <w:r w:rsidRPr="00E9087A">
        <w:rPr>
          <w:rFonts w:ascii="Tahoma" w:hAnsi="Tahoma" w:cs="Tahoma"/>
          <w:b/>
          <w:sz w:val="22"/>
          <w:szCs w:val="22"/>
        </w:rPr>
        <w:t>V</w:t>
      </w:r>
      <w:r w:rsidR="00462A98" w:rsidRPr="00E9087A">
        <w:rPr>
          <w:rFonts w:ascii="Tahoma" w:hAnsi="Tahoma" w:cs="Tahoma"/>
          <w:b/>
          <w:sz w:val="22"/>
          <w:szCs w:val="22"/>
        </w:rPr>
        <w:t>I</w:t>
      </w:r>
      <w:r w:rsidRPr="00E9087A">
        <w:rPr>
          <w:rFonts w:ascii="Tahoma" w:hAnsi="Tahoma" w:cs="Tahoma"/>
          <w:b/>
          <w:sz w:val="22"/>
          <w:szCs w:val="22"/>
        </w:rPr>
        <w:t xml:space="preserve"> SKYRIUS </w:t>
      </w:r>
    </w:p>
    <w:p w14:paraId="04C96FCF" w14:textId="272E82C5" w:rsidR="00222204" w:rsidRPr="00E9087A" w:rsidRDefault="0065126E" w:rsidP="00222204">
      <w:pPr>
        <w:tabs>
          <w:tab w:val="left" w:pos="1134"/>
        </w:tabs>
        <w:jc w:val="center"/>
        <w:rPr>
          <w:rFonts w:ascii="Tahoma" w:hAnsi="Tahoma" w:cs="Tahoma"/>
          <w:b/>
          <w:sz w:val="22"/>
          <w:szCs w:val="22"/>
        </w:rPr>
      </w:pPr>
      <w:r>
        <w:rPr>
          <w:rFonts w:ascii="Tahoma" w:hAnsi="Tahoma" w:cs="Tahoma"/>
          <w:b/>
          <w:sz w:val="22"/>
          <w:szCs w:val="22"/>
        </w:rPr>
        <w:t>IS VYSTYMO POREIKIO</w:t>
      </w:r>
      <w:r w:rsidR="002F0E38" w:rsidRPr="00E9087A">
        <w:rPr>
          <w:rFonts w:ascii="Tahoma" w:hAnsi="Tahoma" w:cs="Tahoma"/>
          <w:b/>
          <w:sz w:val="22"/>
          <w:szCs w:val="22"/>
        </w:rPr>
        <w:t xml:space="preserve"> </w:t>
      </w:r>
      <w:r w:rsidR="00222204" w:rsidRPr="00E9087A">
        <w:rPr>
          <w:rFonts w:ascii="Tahoma" w:hAnsi="Tahoma" w:cs="Tahoma"/>
          <w:b/>
          <w:sz w:val="22"/>
          <w:szCs w:val="22"/>
        </w:rPr>
        <w:t>LIKVIDAVIMAS</w:t>
      </w:r>
    </w:p>
    <w:p w14:paraId="3ED31E42" w14:textId="77777777" w:rsidR="002F0E38" w:rsidRPr="00E9087A" w:rsidRDefault="002F0E38" w:rsidP="00222204">
      <w:pPr>
        <w:tabs>
          <w:tab w:val="left" w:pos="1134"/>
        </w:tabs>
        <w:jc w:val="center"/>
        <w:rPr>
          <w:rFonts w:ascii="Tahoma" w:hAnsi="Tahoma" w:cs="Tahoma"/>
          <w:b/>
          <w:sz w:val="22"/>
          <w:szCs w:val="22"/>
        </w:rPr>
      </w:pPr>
    </w:p>
    <w:p w14:paraId="443C9D72" w14:textId="0E7A6256" w:rsidR="002F0E38" w:rsidRPr="00E9087A" w:rsidRDefault="000654E1" w:rsidP="00EF716E">
      <w:pPr>
        <w:pStyle w:val="ListParagraph"/>
        <w:numPr>
          <w:ilvl w:val="0"/>
          <w:numId w:val="2"/>
        </w:numPr>
        <w:ind w:left="0" w:firstLine="851"/>
        <w:jc w:val="both"/>
        <w:rPr>
          <w:rFonts w:ascii="Tahoma" w:hAnsi="Tahoma" w:cs="Tahoma"/>
          <w:sz w:val="22"/>
          <w:szCs w:val="22"/>
        </w:rPr>
      </w:pPr>
      <w:r>
        <w:rPr>
          <w:rFonts w:ascii="Tahoma" w:hAnsi="Tahoma" w:cs="Tahoma"/>
          <w:sz w:val="22"/>
          <w:szCs w:val="22"/>
        </w:rPr>
        <w:t>Į</w:t>
      </w:r>
      <w:r w:rsidR="002F0E38" w:rsidRPr="00E9087A">
        <w:rPr>
          <w:rFonts w:ascii="Tahoma" w:hAnsi="Tahoma" w:cs="Tahoma"/>
          <w:sz w:val="22"/>
          <w:szCs w:val="22"/>
        </w:rPr>
        <w:t>gyvendint</w:t>
      </w:r>
      <w:r w:rsidR="00FC6FD5" w:rsidRPr="00E9087A">
        <w:rPr>
          <w:rFonts w:ascii="Tahoma" w:hAnsi="Tahoma" w:cs="Tahoma"/>
          <w:sz w:val="22"/>
          <w:szCs w:val="22"/>
        </w:rPr>
        <w:t xml:space="preserve">o </w:t>
      </w:r>
      <w:r w:rsidR="00462A98" w:rsidRPr="00E9087A">
        <w:rPr>
          <w:rFonts w:ascii="Tahoma" w:hAnsi="Tahoma" w:cs="Tahoma"/>
          <w:sz w:val="22"/>
          <w:szCs w:val="22"/>
        </w:rPr>
        <w:t xml:space="preserve">IS </w:t>
      </w:r>
      <w:r w:rsidR="00FC6FD5" w:rsidRPr="00E9087A">
        <w:rPr>
          <w:rFonts w:ascii="Tahoma" w:hAnsi="Tahoma" w:cs="Tahoma"/>
          <w:sz w:val="22"/>
          <w:szCs w:val="22"/>
        </w:rPr>
        <w:t xml:space="preserve">vystymo poreikio </w:t>
      </w:r>
      <w:r w:rsidR="002F0E38" w:rsidRPr="00E9087A">
        <w:rPr>
          <w:rFonts w:ascii="Tahoma" w:hAnsi="Tahoma" w:cs="Tahoma"/>
          <w:sz w:val="22"/>
          <w:szCs w:val="22"/>
        </w:rPr>
        <w:t xml:space="preserve">likvidavimas inicijuojamas </w:t>
      </w:r>
      <w:r w:rsidR="00B810B5">
        <w:rPr>
          <w:rFonts w:ascii="Tahoma" w:hAnsi="Tahoma" w:cs="Tahoma"/>
          <w:sz w:val="22"/>
          <w:szCs w:val="22"/>
        </w:rPr>
        <w:t>IS valdytojui priėmus sprendimą naikinti</w:t>
      </w:r>
      <w:r w:rsidR="00B810B5" w:rsidRPr="00E9087A">
        <w:rPr>
          <w:rFonts w:ascii="Tahoma" w:hAnsi="Tahoma" w:cs="Tahoma"/>
          <w:sz w:val="22"/>
          <w:szCs w:val="22"/>
        </w:rPr>
        <w:t xml:space="preserve"> </w:t>
      </w:r>
      <w:r w:rsidR="002F0E38" w:rsidRPr="00E9087A">
        <w:rPr>
          <w:rFonts w:ascii="Tahoma" w:hAnsi="Tahoma" w:cs="Tahoma"/>
          <w:sz w:val="22"/>
          <w:szCs w:val="22"/>
        </w:rPr>
        <w:t xml:space="preserve">funkciją (funkcijas), kuriai vykdyti buvo </w:t>
      </w:r>
      <w:r w:rsidR="00FC6FD5" w:rsidRPr="00E9087A">
        <w:rPr>
          <w:rFonts w:ascii="Tahoma" w:hAnsi="Tahoma" w:cs="Tahoma"/>
          <w:sz w:val="22"/>
          <w:szCs w:val="22"/>
        </w:rPr>
        <w:t xml:space="preserve">realizuota </w:t>
      </w:r>
      <w:r w:rsidR="002F0E38" w:rsidRPr="00E9087A">
        <w:rPr>
          <w:rFonts w:ascii="Tahoma" w:hAnsi="Tahoma" w:cs="Tahoma"/>
          <w:sz w:val="22"/>
          <w:szCs w:val="22"/>
        </w:rPr>
        <w:t>IS</w:t>
      </w:r>
      <w:r w:rsidR="00462A98" w:rsidRPr="00E9087A">
        <w:rPr>
          <w:rFonts w:ascii="Tahoma" w:hAnsi="Tahoma" w:cs="Tahoma"/>
          <w:sz w:val="22"/>
          <w:szCs w:val="22"/>
        </w:rPr>
        <w:t xml:space="preserve"> ar IS</w:t>
      </w:r>
      <w:r w:rsidR="00FC6FD5" w:rsidRPr="00E9087A">
        <w:rPr>
          <w:rFonts w:ascii="Tahoma" w:hAnsi="Tahoma" w:cs="Tahoma"/>
          <w:sz w:val="22"/>
          <w:szCs w:val="22"/>
        </w:rPr>
        <w:t xml:space="preserve"> </w:t>
      </w:r>
      <w:r w:rsidR="00B810B5">
        <w:rPr>
          <w:rFonts w:ascii="Tahoma" w:hAnsi="Tahoma" w:cs="Tahoma"/>
          <w:sz w:val="22"/>
          <w:szCs w:val="22"/>
        </w:rPr>
        <w:t>dalis</w:t>
      </w:r>
      <w:r w:rsidR="002F0E38" w:rsidRPr="00E9087A">
        <w:rPr>
          <w:rFonts w:ascii="Tahoma" w:hAnsi="Tahoma" w:cs="Tahoma"/>
          <w:sz w:val="22"/>
          <w:szCs w:val="22"/>
        </w:rPr>
        <w:t>.</w:t>
      </w:r>
    </w:p>
    <w:p w14:paraId="64710597" w14:textId="77777777" w:rsidR="002F0E38" w:rsidRPr="00E9087A" w:rsidRDefault="002F0E38" w:rsidP="00EF716E">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 xml:space="preserve">IS </w:t>
      </w:r>
      <w:r w:rsidR="00FC6FD5" w:rsidRPr="00E9087A">
        <w:rPr>
          <w:rFonts w:ascii="Tahoma" w:hAnsi="Tahoma" w:cs="Tahoma"/>
          <w:color w:val="000000"/>
          <w:sz w:val="22"/>
          <w:szCs w:val="22"/>
        </w:rPr>
        <w:t xml:space="preserve">vystymo poreikio </w:t>
      </w:r>
      <w:r w:rsidRPr="00E9087A">
        <w:rPr>
          <w:rFonts w:ascii="Tahoma" w:hAnsi="Tahoma" w:cs="Tahoma"/>
          <w:sz w:val="22"/>
          <w:szCs w:val="22"/>
        </w:rPr>
        <w:t>likvidavimo stadijos metu siekiama:</w:t>
      </w:r>
    </w:p>
    <w:p w14:paraId="44441572" w14:textId="04258391" w:rsidR="00711022" w:rsidRPr="00E9087A" w:rsidRDefault="002F0E38" w:rsidP="00EF716E">
      <w:pPr>
        <w:pStyle w:val="ListParagraph"/>
        <w:numPr>
          <w:ilvl w:val="1"/>
          <w:numId w:val="2"/>
        </w:numPr>
        <w:tabs>
          <w:tab w:val="left" w:pos="1418"/>
        </w:tabs>
        <w:ind w:left="0" w:firstLine="851"/>
        <w:jc w:val="both"/>
        <w:rPr>
          <w:rFonts w:ascii="Tahoma" w:hAnsi="Tahoma" w:cs="Tahoma"/>
          <w:sz w:val="22"/>
          <w:szCs w:val="22"/>
        </w:rPr>
      </w:pPr>
      <w:r w:rsidRPr="00E9087A">
        <w:rPr>
          <w:rFonts w:ascii="Tahoma" w:hAnsi="Tahoma" w:cs="Tahoma"/>
          <w:sz w:val="22"/>
          <w:szCs w:val="22"/>
        </w:rPr>
        <w:t xml:space="preserve">suplanuoti </w:t>
      </w:r>
      <w:r w:rsidR="00EA0D12">
        <w:rPr>
          <w:rFonts w:ascii="Tahoma" w:hAnsi="Tahoma" w:cs="Tahoma"/>
          <w:sz w:val="22"/>
          <w:szCs w:val="22"/>
        </w:rPr>
        <w:t xml:space="preserve">IS vystymo poreikio </w:t>
      </w:r>
      <w:r w:rsidRPr="00E9087A">
        <w:rPr>
          <w:rFonts w:ascii="Tahoma" w:hAnsi="Tahoma" w:cs="Tahoma"/>
          <w:sz w:val="22"/>
          <w:szCs w:val="22"/>
        </w:rPr>
        <w:t xml:space="preserve">likvidavimo darbus, vadovaujantis procesu </w:t>
      </w:r>
      <w:hyperlink r:id="rId47" w:tgtFrame="_blank" w:history="1">
        <w:r w:rsidR="00857F43" w:rsidRPr="00E9087A">
          <w:rPr>
            <w:rStyle w:val="Hyperlink"/>
            <w:rFonts w:ascii="Tahoma" w:hAnsi="Tahoma" w:cs="Tahoma"/>
            <w:sz w:val="22"/>
            <w:szCs w:val="22"/>
          </w:rPr>
          <w:t xml:space="preserve">Sudaryti IS vystymo </w:t>
        </w:r>
        <w:r w:rsidR="00D41B11">
          <w:rPr>
            <w:rStyle w:val="Hyperlink"/>
            <w:rFonts w:ascii="Tahoma" w:hAnsi="Tahoma" w:cs="Tahoma"/>
            <w:sz w:val="22"/>
            <w:szCs w:val="22"/>
          </w:rPr>
          <w:t>planą</w:t>
        </w:r>
        <w:r w:rsidR="00857F43" w:rsidRPr="00E9087A">
          <w:rPr>
            <w:rStyle w:val="Hyperlink"/>
            <w:rFonts w:ascii="Tahoma" w:hAnsi="Tahoma" w:cs="Tahoma"/>
            <w:sz w:val="22"/>
            <w:szCs w:val="22"/>
          </w:rPr>
          <w:t xml:space="preserve"> (</w:t>
        </w:r>
        <w:proofErr w:type="spellStart"/>
        <w:r w:rsidR="00857F43" w:rsidRPr="00E9087A">
          <w:rPr>
            <w:rStyle w:val="Hyperlink"/>
            <w:rFonts w:ascii="Tahoma" w:hAnsi="Tahoma" w:cs="Tahoma"/>
            <w:sz w:val="22"/>
            <w:szCs w:val="22"/>
          </w:rPr>
          <w:t>roadmap</w:t>
        </w:r>
        <w:proofErr w:type="spellEnd"/>
        <w:r w:rsidR="00857F43" w:rsidRPr="00E9087A">
          <w:rPr>
            <w:rStyle w:val="Hyperlink"/>
            <w:rFonts w:ascii="Tahoma" w:hAnsi="Tahoma" w:cs="Tahoma"/>
            <w:sz w:val="22"/>
            <w:szCs w:val="22"/>
          </w:rPr>
          <w:t>)</w:t>
        </w:r>
      </w:hyperlink>
      <w:r w:rsidR="00857F43" w:rsidRPr="00E9087A">
        <w:rPr>
          <w:rFonts w:ascii="Tahoma" w:hAnsi="Tahoma" w:cs="Tahoma"/>
          <w:sz w:val="22"/>
          <w:szCs w:val="22"/>
        </w:rPr>
        <w:t>;</w:t>
      </w:r>
    </w:p>
    <w:p w14:paraId="02F7A0F7" w14:textId="473D2F1B" w:rsidR="0068531A" w:rsidRPr="00E9087A" w:rsidRDefault="0068531A"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 xml:space="preserve">įgyvendinti </w:t>
      </w:r>
      <w:r w:rsidR="000654E1">
        <w:rPr>
          <w:rFonts w:ascii="Tahoma" w:hAnsi="Tahoma" w:cs="Tahoma"/>
          <w:sz w:val="22"/>
          <w:szCs w:val="22"/>
          <w:lang w:val="lt-LT"/>
        </w:rPr>
        <w:t xml:space="preserve">IS vystymo poreikio </w:t>
      </w:r>
      <w:r w:rsidRPr="00E9087A">
        <w:rPr>
          <w:rFonts w:ascii="Tahoma" w:hAnsi="Tahoma" w:cs="Tahoma"/>
          <w:sz w:val="22"/>
          <w:szCs w:val="22"/>
          <w:lang w:val="lt-LT"/>
        </w:rPr>
        <w:t>likvidavimo darbų planą.</w:t>
      </w:r>
    </w:p>
    <w:p w14:paraId="70E6E271" w14:textId="709326D8" w:rsidR="0068531A" w:rsidRPr="00E9087A" w:rsidRDefault="0068531A" w:rsidP="00EF716E">
      <w:pPr>
        <w:pStyle w:val="ListParagraph"/>
        <w:numPr>
          <w:ilvl w:val="0"/>
          <w:numId w:val="2"/>
        </w:numPr>
        <w:ind w:left="0" w:firstLine="851"/>
        <w:jc w:val="both"/>
        <w:rPr>
          <w:rFonts w:ascii="Tahoma" w:hAnsi="Tahoma" w:cs="Tahoma"/>
          <w:sz w:val="22"/>
          <w:szCs w:val="22"/>
        </w:rPr>
      </w:pPr>
      <w:r w:rsidRPr="00E9087A">
        <w:rPr>
          <w:rFonts w:ascii="Tahoma" w:hAnsi="Tahoma" w:cs="Tahoma"/>
          <w:sz w:val="22"/>
          <w:szCs w:val="22"/>
        </w:rPr>
        <w:t xml:space="preserve">Likvidavimo stadijos metu vykdomos veiklos </w:t>
      </w:r>
      <w:proofErr w:type="spellStart"/>
      <w:r w:rsidRPr="00B85D18">
        <w:rPr>
          <w:rFonts w:ascii="Tahoma" w:hAnsi="Tahoma" w:cs="Tahoma"/>
          <w:i/>
          <w:sz w:val="22"/>
          <w:szCs w:val="22"/>
        </w:rPr>
        <w:t>mutatis</w:t>
      </w:r>
      <w:proofErr w:type="spellEnd"/>
      <w:r w:rsidRPr="00B85D18">
        <w:rPr>
          <w:rFonts w:ascii="Tahoma" w:hAnsi="Tahoma" w:cs="Tahoma"/>
          <w:i/>
          <w:sz w:val="22"/>
          <w:szCs w:val="22"/>
        </w:rPr>
        <w:t xml:space="preserve"> </w:t>
      </w:r>
      <w:proofErr w:type="spellStart"/>
      <w:r w:rsidRPr="00B85D18">
        <w:rPr>
          <w:rFonts w:ascii="Tahoma" w:hAnsi="Tahoma" w:cs="Tahoma"/>
          <w:i/>
          <w:sz w:val="22"/>
          <w:szCs w:val="22"/>
        </w:rPr>
        <w:t>mutandis</w:t>
      </w:r>
      <w:proofErr w:type="spellEnd"/>
      <w:r w:rsidRPr="00E9087A">
        <w:rPr>
          <w:rFonts w:ascii="Tahoma" w:hAnsi="Tahoma" w:cs="Tahoma"/>
          <w:sz w:val="22"/>
          <w:szCs w:val="22"/>
        </w:rPr>
        <w:t xml:space="preserve"> atitinka veiklas, numatytas </w:t>
      </w:r>
      <w:r w:rsidR="00806638">
        <w:rPr>
          <w:rFonts w:ascii="Tahoma" w:hAnsi="Tahoma" w:cs="Tahoma"/>
          <w:sz w:val="22"/>
          <w:szCs w:val="22"/>
        </w:rPr>
        <w:t>inicijavimo stadijos metu</w:t>
      </w:r>
      <w:r w:rsidR="0065126E">
        <w:rPr>
          <w:rFonts w:ascii="Tahoma" w:hAnsi="Tahoma" w:cs="Tahoma"/>
          <w:sz w:val="22"/>
          <w:szCs w:val="22"/>
        </w:rPr>
        <w:t xml:space="preserve"> bei likviduojant įgyvendintą IS vystymo poreikį vadovaujamasi </w:t>
      </w:r>
      <w:r w:rsidRPr="00E9087A">
        <w:rPr>
          <w:rFonts w:ascii="Tahoma" w:hAnsi="Tahoma" w:cs="Tahoma"/>
          <w:sz w:val="22"/>
          <w:szCs w:val="22"/>
        </w:rPr>
        <w:t xml:space="preserve">IS </w:t>
      </w:r>
      <w:r w:rsidR="00FC6FD5" w:rsidRPr="00E9087A">
        <w:rPr>
          <w:rFonts w:ascii="Tahoma" w:hAnsi="Tahoma" w:cs="Tahoma"/>
          <w:color w:val="000000"/>
          <w:sz w:val="22"/>
          <w:szCs w:val="22"/>
        </w:rPr>
        <w:t xml:space="preserve">vystymo poreikių </w:t>
      </w:r>
      <w:r w:rsidRPr="00E9087A">
        <w:rPr>
          <w:rFonts w:ascii="Tahoma" w:hAnsi="Tahoma" w:cs="Tahoma"/>
          <w:sz w:val="22"/>
          <w:szCs w:val="22"/>
        </w:rPr>
        <w:t xml:space="preserve">kūrimo ir modernizavimo stadijos </w:t>
      </w:r>
      <w:r w:rsidR="00C854A8">
        <w:rPr>
          <w:rFonts w:ascii="Tahoma" w:hAnsi="Tahoma" w:cs="Tahoma"/>
          <w:sz w:val="22"/>
          <w:szCs w:val="22"/>
        </w:rPr>
        <w:t>procesais:</w:t>
      </w:r>
    </w:p>
    <w:p w14:paraId="648A0A87" w14:textId="042FC8EF" w:rsidR="002F0E38" w:rsidRPr="00E9087A" w:rsidRDefault="00711022"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 xml:space="preserve">vadovaujantis procesu </w:t>
      </w:r>
      <w:hyperlink r:id="rId48" w:tgtFrame="_blank" w:history="1">
        <w:r w:rsidRPr="00E9087A">
          <w:rPr>
            <w:rStyle w:val="Hyperlink"/>
            <w:rFonts w:ascii="Tahoma" w:hAnsi="Tahoma" w:cs="Tahoma"/>
            <w:sz w:val="22"/>
            <w:szCs w:val="22"/>
            <w:lang w:val="lt-LT"/>
          </w:rPr>
          <w:t>Atlikti detalią IS vystymo darbų analizę</w:t>
        </w:r>
      </w:hyperlink>
      <w:r w:rsidRPr="00E9087A">
        <w:rPr>
          <w:rFonts w:ascii="Tahoma" w:hAnsi="Tahoma" w:cs="Tahoma"/>
          <w:sz w:val="22"/>
          <w:szCs w:val="22"/>
          <w:lang w:val="lt-LT"/>
        </w:rPr>
        <w:t xml:space="preserve"> atli</w:t>
      </w:r>
      <w:r w:rsidR="0068531A" w:rsidRPr="00E9087A">
        <w:rPr>
          <w:rFonts w:ascii="Tahoma" w:hAnsi="Tahoma" w:cs="Tahoma"/>
          <w:sz w:val="22"/>
          <w:szCs w:val="22"/>
          <w:lang w:val="lt-LT"/>
        </w:rPr>
        <w:t>e</w:t>
      </w:r>
      <w:r w:rsidRPr="00E9087A">
        <w:rPr>
          <w:rFonts w:ascii="Tahoma" w:hAnsi="Tahoma" w:cs="Tahoma"/>
          <w:sz w:val="22"/>
          <w:szCs w:val="22"/>
          <w:lang w:val="lt-LT"/>
        </w:rPr>
        <w:t>k</w:t>
      </w:r>
      <w:r w:rsidR="0068531A" w:rsidRPr="00E9087A">
        <w:rPr>
          <w:rFonts w:ascii="Tahoma" w:hAnsi="Tahoma" w:cs="Tahoma"/>
          <w:sz w:val="22"/>
          <w:szCs w:val="22"/>
          <w:lang w:val="lt-LT"/>
        </w:rPr>
        <w:t>ama</w:t>
      </w:r>
      <w:r w:rsidRPr="00E9087A">
        <w:rPr>
          <w:rFonts w:ascii="Tahoma" w:hAnsi="Tahoma" w:cs="Tahoma"/>
          <w:sz w:val="22"/>
          <w:szCs w:val="22"/>
          <w:lang w:val="lt-LT"/>
        </w:rPr>
        <w:t xml:space="preserve"> </w:t>
      </w:r>
      <w:r w:rsidR="0068531A" w:rsidRPr="00E9087A">
        <w:rPr>
          <w:rFonts w:ascii="Tahoma" w:hAnsi="Tahoma" w:cs="Tahoma"/>
          <w:sz w:val="22"/>
          <w:szCs w:val="22"/>
          <w:lang w:val="lt-LT"/>
        </w:rPr>
        <w:t>analizė</w:t>
      </w:r>
      <w:r w:rsidRPr="00E9087A">
        <w:rPr>
          <w:rFonts w:ascii="Tahoma" w:hAnsi="Tahoma" w:cs="Tahoma"/>
          <w:sz w:val="22"/>
          <w:szCs w:val="22"/>
          <w:lang w:val="lt-LT"/>
        </w:rPr>
        <w:t xml:space="preserve"> ir suformuluo</w:t>
      </w:r>
      <w:r w:rsidR="0068531A" w:rsidRPr="00E9087A">
        <w:rPr>
          <w:rFonts w:ascii="Tahoma" w:hAnsi="Tahoma" w:cs="Tahoma"/>
          <w:sz w:val="22"/>
          <w:szCs w:val="22"/>
          <w:lang w:val="lt-LT"/>
        </w:rPr>
        <w:t>jami</w:t>
      </w:r>
      <w:r w:rsidRPr="00E9087A">
        <w:rPr>
          <w:rFonts w:ascii="Tahoma" w:hAnsi="Tahoma" w:cs="Tahoma"/>
          <w:sz w:val="22"/>
          <w:szCs w:val="22"/>
          <w:lang w:val="lt-LT"/>
        </w:rPr>
        <w:t xml:space="preserve"> realizavimo reikalavim</w:t>
      </w:r>
      <w:r w:rsidR="0068531A" w:rsidRPr="00E9087A">
        <w:rPr>
          <w:rFonts w:ascii="Tahoma" w:hAnsi="Tahoma" w:cs="Tahoma"/>
          <w:sz w:val="22"/>
          <w:szCs w:val="22"/>
          <w:lang w:val="lt-LT"/>
        </w:rPr>
        <w:t>ai</w:t>
      </w:r>
      <w:r w:rsidRPr="00E9087A">
        <w:rPr>
          <w:rFonts w:ascii="Tahoma" w:hAnsi="Tahoma" w:cs="Tahoma"/>
          <w:sz w:val="22"/>
          <w:szCs w:val="22"/>
          <w:lang w:val="lt-LT"/>
        </w:rPr>
        <w:t>, įvertin</w:t>
      </w:r>
      <w:r w:rsidR="0068531A" w:rsidRPr="00E9087A">
        <w:rPr>
          <w:rFonts w:ascii="Tahoma" w:hAnsi="Tahoma" w:cs="Tahoma"/>
          <w:sz w:val="22"/>
          <w:szCs w:val="22"/>
          <w:lang w:val="lt-LT"/>
        </w:rPr>
        <w:t>ama</w:t>
      </w:r>
      <w:r w:rsidRPr="00E9087A">
        <w:rPr>
          <w:rFonts w:ascii="Tahoma" w:hAnsi="Tahoma" w:cs="Tahoma"/>
          <w:sz w:val="22"/>
          <w:szCs w:val="22"/>
          <w:lang w:val="lt-LT"/>
        </w:rPr>
        <w:t xml:space="preserve"> </w:t>
      </w:r>
      <w:r w:rsidR="0068531A" w:rsidRPr="00E9087A">
        <w:rPr>
          <w:rFonts w:ascii="Tahoma" w:hAnsi="Tahoma" w:cs="Tahoma"/>
          <w:sz w:val="22"/>
          <w:szCs w:val="22"/>
          <w:lang w:val="lt-LT"/>
        </w:rPr>
        <w:t>jų apimtis</w:t>
      </w:r>
      <w:r w:rsidRPr="00E9087A">
        <w:rPr>
          <w:rFonts w:ascii="Tahoma" w:hAnsi="Tahoma" w:cs="Tahoma"/>
          <w:sz w:val="22"/>
          <w:szCs w:val="22"/>
          <w:lang w:val="lt-LT"/>
        </w:rPr>
        <w:t xml:space="preserve"> bei suderin</w:t>
      </w:r>
      <w:r w:rsidR="0068531A" w:rsidRPr="00E9087A">
        <w:rPr>
          <w:rFonts w:ascii="Tahoma" w:hAnsi="Tahoma" w:cs="Tahoma"/>
          <w:sz w:val="22"/>
          <w:szCs w:val="22"/>
          <w:lang w:val="lt-LT"/>
        </w:rPr>
        <w:t>ama</w:t>
      </w:r>
      <w:r w:rsidRPr="00E9087A">
        <w:rPr>
          <w:rFonts w:ascii="Tahoma" w:hAnsi="Tahoma" w:cs="Tahoma"/>
          <w:sz w:val="22"/>
          <w:szCs w:val="22"/>
          <w:lang w:val="lt-LT"/>
        </w:rPr>
        <w:t xml:space="preserve"> su suinteresuotosiomis šalimis;</w:t>
      </w:r>
    </w:p>
    <w:p w14:paraId="1EC2C92B" w14:textId="31768A12" w:rsidR="0068531A" w:rsidRPr="00E9087A" w:rsidRDefault="00711022"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 xml:space="preserve">vadovaujantis </w:t>
      </w:r>
      <w:r w:rsidR="00857F43" w:rsidRPr="00E9087A">
        <w:rPr>
          <w:rFonts w:ascii="Tahoma" w:hAnsi="Tahoma" w:cs="Tahoma"/>
          <w:sz w:val="22"/>
          <w:szCs w:val="22"/>
          <w:lang w:val="lt-LT"/>
        </w:rPr>
        <w:t xml:space="preserve">procesu </w:t>
      </w:r>
      <w:hyperlink r:id="rId49" w:tgtFrame="_blank" w:history="1">
        <w:r w:rsidRPr="00E9087A">
          <w:rPr>
            <w:rStyle w:val="Hyperlink"/>
            <w:rFonts w:ascii="Tahoma" w:hAnsi="Tahoma" w:cs="Tahoma"/>
            <w:sz w:val="22"/>
            <w:szCs w:val="22"/>
            <w:lang w:val="lt-LT"/>
          </w:rPr>
          <w:t>Organizuoti IS vystymo poreikio kūrimą / atnaujinimą</w:t>
        </w:r>
      </w:hyperlink>
      <w:r w:rsidR="00857F43" w:rsidRPr="00E9087A">
        <w:rPr>
          <w:rFonts w:ascii="Tahoma" w:hAnsi="Tahoma" w:cs="Tahoma"/>
          <w:sz w:val="22"/>
          <w:szCs w:val="22"/>
          <w:lang w:val="lt-LT"/>
        </w:rPr>
        <w:t xml:space="preserve"> </w:t>
      </w:r>
      <w:r w:rsidRPr="00E9087A">
        <w:rPr>
          <w:rFonts w:ascii="Tahoma" w:hAnsi="Tahoma" w:cs="Tahoma"/>
          <w:sz w:val="22"/>
          <w:szCs w:val="22"/>
          <w:lang w:val="lt-LT"/>
        </w:rPr>
        <w:t>užtikrin</w:t>
      </w:r>
      <w:r w:rsidR="0068531A" w:rsidRPr="00E9087A">
        <w:rPr>
          <w:rFonts w:ascii="Tahoma" w:hAnsi="Tahoma" w:cs="Tahoma"/>
          <w:sz w:val="22"/>
          <w:szCs w:val="22"/>
          <w:lang w:val="lt-LT"/>
        </w:rPr>
        <w:t>amas</w:t>
      </w:r>
      <w:r w:rsidRPr="00E9087A">
        <w:rPr>
          <w:rFonts w:ascii="Tahoma" w:hAnsi="Tahoma" w:cs="Tahoma"/>
          <w:sz w:val="22"/>
          <w:szCs w:val="22"/>
          <w:lang w:val="lt-LT"/>
        </w:rPr>
        <w:t xml:space="preserve"> IS </w:t>
      </w:r>
      <w:proofErr w:type="spellStart"/>
      <w:r w:rsidR="00FC6FD5" w:rsidRPr="00E9087A">
        <w:rPr>
          <w:rFonts w:ascii="Tahoma" w:hAnsi="Tahoma" w:cs="Tahoma"/>
          <w:color w:val="000000"/>
          <w:sz w:val="22"/>
          <w:szCs w:val="22"/>
        </w:rPr>
        <w:t>vystymo</w:t>
      </w:r>
      <w:proofErr w:type="spellEnd"/>
      <w:r w:rsidR="00FC6FD5" w:rsidRPr="00E9087A">
        <w:rPr>
          <w:rFonts w:ascii="Tahoma" w:hAnsi="Tahoma" w:cs="Tahoma"/>
          <w:color w:val="000000"/>
          <w:sz w:val="22"/>
          <w:szCs w:val="22"/>
        </w:rPr>
        <w:t xml:space="preserve"> </w:t>
      </w:r>
      <w:proofErr w:type="spellStart"/>
      <w:r w:rsidR="00FC6FD5" w:rsidRPr="00E9087A">
        <w:rPr>
          <w:rFonts w:ascii="Tahoma" w:hAnsi="Tahoma" w:cs="Tahoma"/>
          <w:color w:val="000000"/>
          <w:sz w:val="22"/>
          <w:szCs w:val="22"/>
        </w:rPr>
        <w:t>poreikio</w:t>
      </w:r>
      <w:proofErr w:type="spellEnd"/>
      <w:r w:rsidR="00FC6FD5" w:rsidRPr="00E9087A">
        <w:rPr>
          <w:rFonts w:ascii="Tahoma" w:hAnsi="Tahoma" w:cs="Tahoma"/>
          <w:color w:val="000000"/>
          <w:sz w:val="22"/>
          <w:szCs w:val="22"/>
        </w:rPr>
        <w:t xml:space="preserve"> </w:t>
      </w:r>
      <w:r w:rsidR="0068531A" w:rsidRPr="00E9087A">
        <w:rPr>
          <w:rFonts w:ascii="Tahoma" w:hAnsi="Tahoma" w:cs="Tahoma"/>
          <w:sz w:val="22"/>
          <w:szCs w:val="22"/>
          <w:lang w:val="lt-LT"/>
        </w:rPr>
        <w:t>likvidavimo kūrimas, priežiūra, rezultatų priėmimas</w:t>
      </w:r>
      <w:r w:rsidRPr="00E9087A">
        <w:rPr>
          <w:rFonts w:ascii="Tahoma" w:hAnsi="Tahoma" w:cs="Tahoma"/>
          <w:sz w:val="22"/>
          <w:szCs w:val="22"/>
          <w:lang w:val="lt-LT"/>
        </w:rPr>
        <w:t>, diegim</w:t>
      </w:r>
      <w:r w:rsidR="00FC6FD5" w:rsidRPr="00E9087A">
        <w:rPr>
          <w:rFonts w:ascii="Tahoma" w:hAnsi="Tahoma" w:cs="Tahoma"/>
          <w:sz w:val="22"/>
          <w:szCs w:val="22"/>
          <w:lang w:val="lt-LT"/>
        </w:rPr>
        <w:t>as</w:t>
      </w:r>
      <w:r w:rsidR="00CF77B5">
        <w:rPr>
          <w:rFonts w:ascii="Tahoma" w:hAnsi="Tahoma" w:cs="Tahoma"/>
          <w:sz w:val="22"/>
          <w:szCs w:val="22"/>
          <w:lang w:val="lt-LT"/>
        </w:rPr>
        <w:t xml:space="preserve"> į testavimo aplinką;</w:t>
      </w:r>
      <w:r w:rsidR="0068531A" w:rsidRPr="00E9087A">
        <w:rPr>
          <w:rFonts w:ascii="Tahoma" w:hAnsi="Tahoma" w:cs="Tahoma"/>
          <w:sz w:val="22"/>
          <w:szCs w:val="22"/>
          <w:lang w:val="lt-LT"/>
        </w:rPr>
        <w:t xml:space="preserve"> </w:t>
      </w:r>
    </w:p>
    <w:p w14:paraId="31AC2E38" w14:textId="4693F4BF" w:rsidR="0068531A" w:rsidRPr="00E9087A" w:rsidRDefault="00857F43" w:rsidP="00EF716E">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 xml:space="preserve">vadovaujantis procesu </w:t>
      </w:r>
      <w:hyperlink r:id="rId50" w:tgtFrame="_blank" w:history="1">
        <w:r w:rsidRPr="00E9087A">
          <w:rPr>
            <w:rStyle w:val="Hyperlink"/>
            <w:rFonts w:ascii="Tahoma" w:hAnsi="Tahoma" w:cs="Tahoma"/>
            <w:sz w:val="22"/>
            <w:szCs w:val="22"/>
            <w:lang w:val="lt-LT"/>
          </w:rPr>
          <w:t>Testuoti IS vystymo poreikį</w:t>
        </w:r>
      </w:hyperlink>
      <w:r>
        <w:rPr>
          <w:rStyle w:val="Hyperlink"/>
          <w:rFonts w:ascii="Tahoma" w:hAnsi="Tahoma" w:cs="Tahoma"/>
          <w:sz w:val="22"/>
          <w:szCs w:val="22"/>
          <w:lang w:val="lt-LT"/>
        </w:rPr>
        <w:t xml:space="preserve"> </w:t>
      </w:r>
      <w:r w:rsidR="0068531A" w:rsidRPr="00E9087A">
        <w:rPr>
          <w:rFonts w:ascii="Tahoma" w:hAnsi="Tahoma" w:cs="Tahoma"/>
          <w:sz w:val="22"/>
          <w:szCs w:val="22"/>
          <w:lang w:val="lt-LT"/>
        </w:rPr>
        <w:t>atliekamas testavimas, paruošiami testavimo scenarijai, fiksuojami testavimo rezultatai bei pašalinami trūkumai</w:t>
      </w:r>
      <w:r w:rsidR="00CF77B5">
        <w:rPr>
          <w:rFonts w:ascii="Tahoma" w:hAnsi="Tahoma" w:cs="Tahoma"/>
          <w:sz w:val="22"/>
          <w:szCs w:val="22"/>
          <w:lang w:val="lt-LT"/>
        </w:rPr>
        <w:t>;</w:t>
      </w:r>
    </w:p>
    <w:p w14:paraId="3575EBA4" w14:textId="3C7CD443" w:rsidR="00514A86" w:rsidRPr="00E9087A" w:rsidRDefault="00857F43" w:rsidP="00EF716E">
      <w:pPr>
        <w:pStyle w:val="paragraph"/>
        <w:numPr>
          <w:ilvl w:val="1"/>
          <w:numId w:val="2"/>
        </w:numPr>
        <w:tabs>
          <w:tab w:val="left" w:pos="1418"/>
        </w:tabs>
        <w:spacing w:before="0" w:beforeAutospacing="0" w:after="0" w:afterAutospacing="0"/>
        <w:ind w:left="0" w:firstLine="851"/>
        <w:jc w:val="both"/>
        <w:textAlignment w:val="baseline"/>
        <w:rPr>
          <w:rStyle w:val="Hyperlink"/>
          <w:rFonts w:ascii="Tahoma" w:hAnsi="Tahoma" w:cs="Tahoma"/>
          <w:color w:val="auto"/>
          <w:sz w:val="22"/>
          <w:szCs w:val="22"/>
          <w:u w:val="none"/>
          <w:lang w:val="lt-LT"/>
        </w:rPr>
      </w:pPr>
      <w:r w:rsidRPr="00E9087A">
        <w:rPr>
          <w:rFonts w:ascii="Tahoma" w:hAnsi="Tahoma" w:cs="Tahoma"/>
          <w:sz w:val="22"/>
          <w:szCs w:val="22"/>
          <w:lang w:val="lt-LT"/>
        </w:rPr>
        <w:t>vadovaujantis</w:t>
      </w:r>
      <w:r w:rsidRPr="00E9087A" w:rsidDel="00857F43">
        <w:rPr>
          <w:rFonts w:ascii="Tahoma" w:hAnsi="Tahoma" w:cs="Tahoma"/>
          <w:sz w:val="22"/>
          <w:szCs w:val="22"/>
          <w:lang w:val="lt-LT"/>
        </w:rPr>
        <w:t xml:space="preserve"> </w:t>
      </w:r>
      <w:r w:rsidR="0068531A" w:rsidRPr="00E9087A">
        <w:rPr>
          <w:rFonts w:ascii="Tahoma" w:hAnsi="Tahoma" w:cs="Tahoma"/>
          <w:sz w:val="22"/>
          <w:szCs w:val="22"/>
          <w:lang w:val="lt-LT"/>
        </w:rPr>
        <w:t xml:space="preserve">procesu </w:t>
      </w:r>
      <w:hyperlink r:id="rId51" w:tgtFrame="_blank" w:history="1">
        <w:r w:rsidR="0068531A" w:rsidRPr="00E9087A">
          <w:rPr>
            <w:rStyle w:val="Hyperlink"/>
            <w:rFonts w:ascii="Tahoma" w:hAnsi="Tahoma" w:cs="Tahoma"/>
            <w:sz w:val="22"/>
            <w:szCs w:val="22"/>
            <w:lang w:val="lt-LT"/>
          </w:rPr>
          <w:t>Diegti IS vystymo pokyčius į gamybinę aplinką</w:t>
        </w:r>
      </w:hyperlink>
      <w:r w:rsidRPr="00857F43">
        <w:rPr>
          <w:rFonts w:ascii="Tahoma" w:hAnsi="Tahoma" w:cs="Tahoma"/>
          <w:sz w:val="22"/>
          <w:szCs w:val="22"/>
          <w:lang w:val="lt-LT"/>
        </w:rPr>
        <w:t xml:space="preserve"> </w:t>
      </w:r>
      <w:r w:rsidRPr="00E9087A">
        <w:rPr>
          <w:rFonts w:ascii="Tahoma" w:hAnsi="Tahoma" w:cs="Tahoma"/>
          <w:sz w:val="22"/>
          <w:szCs w:val="22"/>
          <w:lang w:val="lt-LT"/>
        </w:rPr>
        <w:t>užti</w:t>
      </w:r>
      <w:r>
        <w:rPr>
          <w:rFonts w:ascii="Tahoma" w:hAnsi="Tahoma" w:cs="Tahoma"/>
          <w:sz w:val="22"/>
          <w:szCs w:val="22"/>
          <w:lang w:val="lt-LT"/>
        </w:rPr>
        <w:t>krinamas atnaujintos IS diegima</w:t>
      </w:r>
      <w:r w:rsidR="00FE33FD">
        <w:rPr>
          <w:rFonts w:ascii="Tahoma" w:hAnsi="Tahoma" w:cs="Tahoma"/>
          <w:sz w:val="22"/>
          <w:szCs w:val="22"/>
          <w:lang w:val="lt-LT"/>
        </w:rPr>
        <w:t>s</w:t>
      </w:r>
      <w:r w:rsidR="00E73DDE">
        <w:rPr>
          <w:rFonts w:ascii="Tahoma" w:hAnsi="Tahoma" w:cs="Tahoma"/>
          <w:sz w:val="22"/>
          <w:szCs w:val="22"/>
          <w:lang w:val="lt-LT"/>
        </w:rPr>
        <w:t>.</w:t>
      </w:r>
    </w:p>
    <w:p w14:paraId="07DDCF7E" w14:textId="77777777" w:rsidR="00222204" w:rsidRPr="00E9087A" w:rsidRDefault="00222204" w:rsidP="00222204">
      <w:pPr>
        <w:tabs>
          <w:tab w:val="left" w:pos="1134"/>
        </w:tabs>
        <w:jc w:val="both"/>
        <w:rPr>
          <w:rFonts w:ascii="Tahoma" w:hAnsi="Tahoma" w:cs="Tahoma"/>
          <w:b/>
          <w:sz w:val="22"/>
          <w:szCs w:val="22"/>
        </w:rPr>
      </w:pPr>
    </w:p>
    <w:p w14:paraId="636DD13D" w14:textId="4827E5D1" w:rsidR="00C52F19" w:rsidRPr="00E9087A" w:rsidRDefault="00C52F19" w:rsidP="00C52F19">
      <w:pPr>
        <w:jc w:val="center"/>
        <w:rPr>
          <w:rFonts w:ascii="Tahoma" w:hAnsi="Tahoma" w:cs="Tahoma"/>
          <w:b/>
          <w:sz w:val="22"/>
          <w:szCs w:val="22"/>
        </w:rPr>
      </w:pPr>
      <w:r w:rsidRPr="00E9087A">
        <w:rPr>
          <w:rFonts w:ascii="Tahoma" w:hAnsi="Tahoma" w:cs="Tahoma"/>
          <w:b/>
          <w:sz w:val="22"/>
          <w:szCs w:val="22"/>
        </w:rPr>
        <w:t>V</w:t>
      </w:r>
      <w:r w:rsidR="000F7344" w:rsidRPr="00E9087A">
        <w:rPr>
          <w:rFonts w:ascii="Tahoma" w:hAnsi="Tahoma" w:cs="Tahoma"/>
          <w:b/>
          <w:sz w:val="22"/>
          <w:szCs w:val="22"/>
        </w:rPr>
        <w:t>II</w:t>
      </w:r>
      <w:r w:rsidRPr="00E9087A">
        <w:rPr>
          <w:rFonts w:ascii="Tahoma" w:hAnsi="Tahoma" w:cs="Tahoma"/>
          <w:b/>
          <w:sz w:val="22"/>
          <w:szCs w:val="22"/>
        </w:rPr>
        <w:t xml:space="preserve"> SKYRIUS </w:t>
      </w:r>
    </w:p>
    <w:p w14:paraId="07010168" w14:textId="77777777" w:rsidR="00C52F19" w:rsidRPr="00E9087A" w:rsidRDefault="00006312" w:rsidP="00C52F19">
      <w:pPr>
        <w:tabs>
          <w:tab w:val="left" w:pos="1134"/>
        </w:tabs>
        <w:jc w:val="center"/>
        <w:rPr>
          <w:rFonts w:ascii="Tahoma" w:hAnsi="Tahoma" w:cs="Tahoma"/>
          <w:b/>
          <w:sz w:val="22"/>
          <w:szCs w:val="22"/>
        </w:rPr>
      </w:pPr>
      <w:r w:rsidRPr="00E9087A">
        <w:rPr>
          <w:rFonts w:ascii="Tahoma" w:hAnsi="Tahoma" w:cs="Tahoma"/>
          <w:b/>
          <w:sz w:val="22"/>
          <w:szCs w:val="22"/>
        </w:rPr>
        <w:t xml:space="preserve">IS </w:t>
      </w:r>
      <w:r w:rsidR="00FC6FD5" w:rsidRPr="00E9087A">
        <w:rPr>
          <w:rFonts w:ascii="Tahoma" w:hAnsi="Tahoma" w:cs="Tahoma"/>
          <w:b/>
          <w:sz w:val="22"/>
          <w:szCs w:val="22"/>
        </w:rPr>
        <w:t>VYSTYMO POREIKIŲ</w:t>
      </w:r>
      <w:r w:rsidRPr="00E9087A">
        <w:rPr>
          <w:rFonts w:ascii="Tahoma" w:hAnsi="Tahoma" w:cs="Tahoma"/>
          <w:b/>
          <w:sz w:val="22"/>
          <w:szCs w:val="22"/>
        </w:rPr>
        <w:t xml:space="preserve"> VALDYMO EFEKTYVUMO VERTINIMAS</w:t>
      </w:r>
    </w:p>
    <w:p w14:paraId="2449BD2F" w14:textId="77777777" w:rsidR="00222204" w:rsidRPr="00E9087A" w:rsidRDefault="00222204" w:rsidP="00222204">
      <w:pPr>
        <w:tabs>
          <w:tab w:val="left" w:pos="1134"/>
        </w:tabs>
        <w:jc w:val="center"/>
        <w:rPr>
          <w:rFonts w:ascii="Tahoma" w:hAnsi="Tahoma" w:cs="Tahoma"/>
          <w:b/>
          <w:sz w:val="22"/>
          <w:szCs w:val="22"/>
        </w:rPr>
      </w:pPr>
    </w:p>
    <w:p w14:paraId="3BEB7F3A" w14:textId="77777777" w:rsidR="00222204" w:rsidRPr="00E9087A" w:rsidRDefault="00C52F19" w:rsidP="00C52F19">
      <w:pPr>
        <w:pStyle w:val="paragraph"/>
        <w:numPr>
          <w:ilvl w:val="0"/>
          <w:numId w:val="2"/>
        </w:numPr>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 xml:space="preserve">Siekiant efektyvaus </w:t>
      </w:r>
      <w:r w:rsidR="00FC6FD5" w:rsidRPr="00E9087A">
        <w:rPr>
          <w:rFonts w:ascii="Tahoma" w:hAnsi="Tahoma" w:cs="Tahoma"/>
          <w:sz w:val="22"/>
          <w:szCs w:val="22"/>
          <w:lang w:val="lt-LT"/>
        </w:rPr>
        <w:t xml:space="preserve">IS </w:t>
      </w:r>
      <w:proofErr w:type="spellStart"/>
      <w:r w:rsidR="00FC6FD5" w:rsidRPr="00E9087A">
        <w:rPr>
          <w:rFonts w:ascii="Tahoma" w:hAnsi="Tahoma" w:cs="Tahoma"/>
          <w:color w:val="000000"/>
          <w:sz w:val="22"/>
          <w:szCs w:val="22"/>
        </w:rPr>
        <w:t>vystymo</w:t>
      </w:r>
      <w:proofErr w:type="spellEnd"/>
      <w:r w:rsidR="00FC6FD5" w:rsidRPr="00E9087A">
        <w:rPr>
          <w:rFonts w:ascii="Tahoma" w:hAnsi="Tahoma" w:cs="Tahoma"/>
          <w:color w:val="000000"/>
          <w:sz w:val="22"/>
          <w:szCs w:val="22"/>
        </w:rPr>
        <w:t xml:space="preserve"> </w:t>
      </w:r>
      <w:proofErr w:type="spellStart"/>
      <w:r w:rsidR="00FC6FD5" w:rsidRPr="00E9087A">
        <w:rPr>
          <w:rFonts w:ascii="Tahoma" w:hAnsi="Tahoma" w:cs="Tahoma"/>
          <w:color w:val="000000"/>
          <w:sz w:val="22"/>
          <w:szCs w:val="22"/>
        </w:rPr>
        <w:t>poreiki</w:t>
      </w:r>
      <w:r w:rsidR="002671D6" w:rsidRPr="00E9087A">
        <w:rPr>
          <w:rFonts w:ascii="Tahoma" w:hAnsi="Tahoma" w:cs="Tahoma"/>
          <w:color w:val="000000"/>
          <w:sz w:val="22"/>
          <w:szCs w:val="22"/>
        </w:rPr>
        <w:t>ų</w:t>
      </w:r>
      <w:proofErr w:type="spellEnd"/>
      <w:r w:rsidR="00FC6FD5" w:rsidRPr="00E9087A">
        <w:rPr>
          <w:rFonts w:ascii="Tahoma" w:hAnsi="Tahoma" w:cs="Tahoma"/>
          <w:color w:val="000000"/>
          <w:sz w:val="22"/>
          <w:szCs w:val="22"/>
        </w:rPr>
        <w:t xml:space="preserve"> </w:t>
      </w:r>
      <w:r w:rsidRPr="00E9087A">
        <w:rPr>
          <w:rFonts w:ascii="Tahoma" w:hAnsi="Tahoma" w:cs="Tahoma"/>
          <w:sz w:val="22"/>
          <w:szCs w:val="22"/>
          <w:lang w:val="lt-LT"/>
        </w:rPr>
        <w:t>valdymo, turi būti analizuojami ir vertinami šie rodikliai:</w:t>
      </w:r>
    </w:p>
    <w:p w14:paraId="547CB507" w14:textId="5CC8C9DB" w:rsidR="00C52F19" w:rsidRPr="00E9087A" w:rsidRDefault="002671D6" w:rsidP="008765C9">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p</w:t>
      </w:r>
      <w:r w:rsidR="00C52F19" w:rsidRPr="00E9087A">
        <w:rPr>
          <w:rFonts w:ascii="Tahoma" w:hAnsi="Tahoma" w:cs="Tahoma"/>
          <w:sz w:val="22"/>
          <w:szCs w:val="22"/>
          <w:lang w:val="lt-LT"/>
        </w:rPr>
        <w:t>agal IS vystymo poreikyje apibrėžtus siekiamus tikslus bei jų pamatavimo rodiklius, po IS vystymo poreikio įgyvendinimo</w:t>
      </w:r>
      <w:r w:rsidR="00006312" w:rsidRPr="00E9087A">
        <w:rPr>
          <w:rFonts w:ascii="Tahoma" w:hAnsi="Tahoma" w:cs="Tahoma"/>
          <w:sz w:val="22"/>
          <w:szCs w:val="22"/>
          <w:lang w:val="lt-LT"/>
        </w:rPr>
        <w:t>,</w:t>
      </w:r>
      <w:r w:rsidR="00C52F19" w:rsidRPr="00E9087A">
        <w:rPr>
          <w:rFonts w:ascii="Tahoma" w:hAnsi="Tahoma" w:cs="Tahoma"/>
          <w:sz w:val="22"/>
          <w:szCs w:val="22"/>
          <w:lang w:val="lt-LT"/>
        </w:rPr>
        <w:t xml:space="preserve"> Produkto vadovas stebi ir įvertina įgyvendinto </w:t>
      </w:r>
      <w:r w:rsidRPr="00E9087A">
        <w:rPr>
          <w:rFonts w:ascii="Tahoma" w:hAnsi="Tahoma" w:cs="Tahoma"/>
          <w:sz w:val="22"/>
          <w:szCs w:val="22"/>
          <w:lang w:val="lt-LT"/>
        </w:rPr>
        <w:t>IS vystymo poreikio</w:t>
      </w:r>
      <w:r w:rsidR="00C52F19" w:rsidRPr="00E9087A">
        <w:rPr>
          <w:rFonts w:ascii="Tahoma" w:hAnsi="Tahoma" w:cs="Tahoma"/>
          <w:sz w:val="22"/>
          <w:szCs w:val="22"/>
          <w:lang w:val="lt-LT"/>
        </w:rPr>
        <w:t xml:space="preserve"> rezultatų atitikimą iškeltiems tikslams</w:t>
      </w:r>
      <w:r w:rsidR="00CF77B5">
        <w:rPr>
          <w:rFonts w:ascii="Tahoma" w:hAnsi="Tahoma" w:cs="Tahoma"/>
          <w:sz w:val="22"/>
          <w:szCs w:val="22"/>
          <w:lang w:val="lt-LT"/>
        </w:rPr>
        <w:t>;</w:t>
      </w:r>
    </w:p>
    <w:p w14:paraId="4F39A908" w14:textId="7BE8BAF1" w:rsidR="00C52F19" w:rsidRPr="00E9087A" w:rsidRDefault="00006312" w:rsidP="008765C9">
      <w:pPr>
        <w:pStyle w:val="paragraph"/>
        <w:numPr>
          <w:ilvl w:val="1"/>
          <w:numId w:val="2"/>
        </w:numPr>
        <w:tabs>
          <w:tab w:val="left" w:pos="1418"/>
        </w:tabs>
        <w:spacing w:before="0" w:beforeAutospacing="0" w:after="0" w:afterAutospacing="0"/>
        <w:ind w:left="0" w:firstLine="851"/>
        <w:jc w:val="both"/>
        <w:textAlignment w:val="baseline"/>
        <w:rPr>
          <w:rFonts w:ascii="Tahoma" w:hAnsi="Tahoma" w:cs="Tahoma"/>
          <w:sz w:val="22"/>
          <w:szCs w:val="22"/>
          <w:lang w:val="lt-LT"/>
        </w:rPr>
      </w:pPr>
      <w:r w:rsidRPr="00E9087A">
        <w:rPr>
          <w:rFonts w:ascii="Tahoma" w:hAnsi="Tahoma" w:cs="Tahoma"/>
          <w:sz w:val="22"/>
          <w:szCs w:val="22"/>
          <w:lang w:val="lt-LT"/>
        </w:rPr>
        <w:t>IS vystymo poreikių kūrėjų komandos vadovas vertina IS vystymo poreikio kūrimo kokybę, t.</w:t>
      </w:r>
      <w:r w:rsidR="00857F43">
        <w:rPr>
          <w:rFonts w:ascii="Tahoma" w:hAnsi="Tahoma" w:cs="Tahoma"/>
          <w:sz w:val="22"/>
          <w:szCs w:val="22"/>
          <w:lang w:val="lt-LT"/>
        </w:rPr>
        <w:t xml:space="preserve"> </w:t>
      </w:r>
      <w:r w:rsidRPr="00E9087A">
        <w:rPr>
          <w:rFonts w:ascii="Tahoma" w:hAnsi="Tahoma" w:cs="Tahoma"/>
          <w:sz w:val="22"/>
          <w:szCs w:val="22"/>
          <w:lang w:val="lt-LT"/>
        </w:rPr>
        <w:t>y. IS vystymo poreikių santykį (%), kuriuose tes</w:t>
      </w:r>
      <w:r w:rsidR="00CF77B5">
        <w:rPr>
          <w:rFonts w:ascii="Tahoma" w:hAnsi="Tahoma" w:cs="Tahoma"/>
          <w:sz w:val="22"/>
          <w:szCs w:val="22"/>
          <w:lang w:val="lt-LT"/>
        </w:rPr>
        <w:t>tavimo metu buvo aptikta klaidų;</w:t>
      </w:r>
    </w:p>
    <w:p w14:paraId="7216696D" w14:textId="6B71E07E" w:rsidR="00C52F19" w:rsidRPr="00E9087A" w:rsidRDefault="00006312" w:rsidP="008765C9">
      <w:pPr>
        <w:pStyle w:val="ListParagraph"/>
        <w:numPr>
          <w:ilvl w:val="1"/>
          <w:numId w:val="2"/>
        </w:numPr>
        <w:tabs>
          <w:tab w:val="left" w:pos="1418"/>
        </w:tabs>
        <w:ind w:left="0" w:firstLine="851"/>
        <w:jc w:val="both"/>
        <w:rPr>
          <w:rFonts w:ascii="Tahoma" w:hAnsi="Tahoma" w:cs="Tahoma"/>
          <w:b/>
          <w:sz w:val="22"/>
          <w:szCs w:val="22"/>
        </w:rPr>
      </w:pPr>
      <w:r w:rsidRPr="00E9087A">
        <w:rPr>
          <w:rFonts w:ascii="Tahoma" w:hAnsi="Tahoma" w:cs="Tahoma"/>
          <w:sz w:val="22"/>
          <w:szCs w:val="22"/>
        </w:rPr>
        <w:t>IS vystymo poreikių kūrėjų komandos vadovas</w:t>
      </w:r>
      <w:r w:rsidR="008765C9" w:rsidRPr="00E9087A">
        <w:rPr>
          <w:rFonts w:ascii="Tahoma" w:hAnsi="Tahoma" w:cs="Tahoma"/>
          <w:sz w:val="22"/>
          <w:szCs w:val="22"/>
        </w:rPr>
        <w:t xml:space="preserve">, Produkto vadovas vertinta įgyvendintų suplanuotu laiku </w:t>
      </w:r>
      <w:r w:rsidR="00CF77B5">
        <w:rPr>
          <w:rFonts w:ascii="Tahoma" w:hAnsi="Tahoma" w:cs="Tahoma"/>
          <w:sz w:val="22"/>
          <w:szCs w:val="22"/>
        </w:rPr>
        <w:t>IS vystymo poreikių santykį (%);</w:t>
      </w:r>
    </w:p>
    <w:p w14:paraId="60D76C69" w14:textId="283C1912" w:rsidR="00130472" w:rsidRPr="00E9087A" w:rsidRDefault="002671D6" w:rsidP="008765C9">
      <w:pPr>
        <w:pStyle w:val="ListParagraph"/>
        <w:numPr>
          <w:ilvl w:val="1"/>
          <w:numId w:val="2"/>
        </w:numPr>
        <w:tabs>
          <w:tab w:val="left" w:pos="1418"/>
        </w:tabs>
        <w:ind w:left="0" w:firstLine="851"/>
        <w:jc w:val="both"/>
        <w:rPr>
          <w:rStyle w:val="Hyperlink"/>
          <w:rFonts w:ascii="Tahoma" w:hAnsi="Tahoma" w:cs="Tahoma"/>
          <w:b/>
          <w:color w:val="auto"/>
          <w:sz w:val="22"/>
          <w:szCs w:val="22"/>
          <w:u w:val="none"/>
        </w:rPr>
      </w:pPr>
      <w:r w:rsidRPr="00E9087A">
        <w:rPr>
          <w:rStyle w:val="Hyperlink"/>
          <w:rFonts w:ascii="Tahoma" w:hAnsi="Tahoma" w:cs="Tahoma"/>
          <w:bCs/>
          <w:color w:val="auto"/>
          <w:sz w:val="22"/>
          <w:szCs w:val="22"/>
          <w:u w:val="none"/>
        </w:rPr>
        <w:t>P</w:t>
      </w:r>
      <w:r w:rsidR="00130472" w:rsidRPr="00E9087A">
        <w:rPr>
          <w:rStyle w:val="Hyperlink"/>
          <w:rFonts w:ascii="Tahoma" w:hAnsi="Tahoma" w:cs="Tahoma"/>
          <w:bCs/>
          <w:color w:val="auto"/>
          <w:sz w:val="22"/>
          <w:szCs w:val="22"/>
          <w:u w:val="none"/>
        </w:rPr>
        <w:t>akeitimų diegimo tvirtinimo komiteto vadovas vertina sėkmingai atliktų IS vystymo poreikių diegimo užduočių santykį (%).</w:t>
      </w:r>
    </w:p>
    <w:p w14:paraId="4366F50D" w14:textId="41614015" w:rsidR="004E1190" w:rsidRPr="00E9087A" w:rsidRDefault="004E1190" w:rsidP="00A534EF">
      <w:pPr>
        <w:pStyle w:val="ListParagraph"/>
        <w:numPr>
          <w:ilvl w:val="0"/>
          <w:numId w:val="2"/>
        </w:numPr>
        <w:ind w:left="0" w:firstLine="851"/>
        <w:jc w:val="both"/>
        <w:rPr>
          <w:rStyle w:val="Hyperlink"/>
          <w:rFonts w:ascii="Tahoma" w:hAnsi="Tahoma" w:cs="Tahoma"/>
          <w:color w:val="auto"/>
          <w:sz w:val="22"/>
          <w:szCs w:val="22"/>
          <w:u w:val="none"/>
        </w:rPr>
      </w:pPr>
      <w:r w:rsidRPr="00E9087A">
        <w:rPr>
          <w:rStyle w:val="Hyperlink"/>
          <w:rFonts w:ascii="Tahoma" w:hAnsi="Tahoma" w:cs="Tahoma"/>
          <w:color w:val="auto"/>
          <w:sz w:val="22"/>
          <w:szCs w:val="22"/>
          <w:u w:val="none"/>
        </w:rPr>
        <w:t>IS vystymo poreikių įgyvendinimo stebėsenos ir kontrolės priemonės atliekamos</w:t>
      </w:r>
      <w:r w:rsidR="00A534EF">
        <w:rPr>
          <w:rStyle w:val="Hyperlink"/>
          <w:rFonts w:ascii="Tahoma" w:hAnsi="Tahoma" w:cs="Tahoma"/>
          <w:color w:val="auto"/>
          <w:sz w:val="22"/>
          <w:szCs w:val="22"/>
          <w:u w:val="none"/>
        </w:rPr>
        <w:t xml:space="preserve"> vadovaujantis procesu </w:t>
      </w:r>
      <w:hyperlink r:id="rId52" w:history="1">
        <w:r w:rsidR="00A534EF" w:rsidRPr="00A46888">
          <w:rPr>
            <w:rStyle w:val="Hyperlink"/>
            <w:rFonts w:ascii="Tahoma" w:hAnsi="Tahoma" w:cs="Tahoma"/>
            <w:sz w:val="22"/>
            <w:szCs w:val="22"/>
          </w:rPr>
          <w:t xml:space="preserve">Atlikti </w:t>
        </w:r>
        <w:proofErr w:type="spellStart"/>
        <w:r w:rsidR="00A534EF" w:rsidRPr="00A46888">
          <w:rPr>
            <w:rStyle w:val="Hyperlink"/>
            <w:rFonts w:ascii="Tahoma" w:hAnsi="Tahoma" w:cs="Tahoma"/>
            <w:sz w:val="22"/>
            <w:szCs w:val="22"/>
          </w:rPr>
          <w:t>roadmap'o</w:t>
        </w:r>
        <w:proofErr w:type="spellEnd"/>
        <w:r w:rsidR="00A534EF" w:rsidRPr="00A46888">
          <w:rPr>
            <w:rStyle w:val="Hyperlink"/>
            <w:rFonts w:ascii="Tahoma" w:hAnsi="Tahoma" w:cs="Tahoma"/>
            <w:sz w:val="22"/>
            <w:szCs w:val="22"/>
          </w:rPr>
          <w:t xml:space="preserve"> įgyvendinimo stebėseną</w:t>
        </w:r>
      </w:hyperlink>
      <w:r w:rsidR="00A534EF">
        <w:rPr>
          <w:rStyle w:val="Hyperlink"/>
          <w:rFonts w:ascii="Tahoma" w:hAnsi="Tahoma" w:cs="Tahoma"/>
          <w:color w:val="auto"/>
          <w:sz w:val="22"/>
          <w:szCs w:val="22"/>
          <w:u w:val="none"/>
        </w:rPr>
        <w:t xml:space="preserve"> bei šiomis</w:t>
      </w:r>
      <w:r w:rsidRPr="00E9087A">
        <w:rPr>
          <w:rStyle w:val="Hyperlink"/>
          <w:rFonts w:ascii="Tahoma" w:hAnsi="Tahoma" w:cs="Tahoma"/>
          <w:color w:val="auto"/>
          <w:sz w:val="22"/>
          <w:szCs w:val="22"/>
          <w:u w:val="none"/>
        </w:rPr>
        <w:t xml:space="preserve"> </w:t>
      </w:r>
      <w:r w:rsidR="00A534EF">
        <w:rPr>
          <w:rStyle w:val="Hyperlink"/>
          <w:rFonts w:ascii="Tahoma" w:hAnsi="Tahoma" w:cs="Tahoma"/>
          <w:color w:val="auto"/>
          <w:sz w:val="22"/>
          <w:szCs w:val="22"/>
          <w:u w:val="none"/>
        </w:rPr>
        <w:t xml:space="preserve">papildomomis </w:t>
      </w:r>
      <w:r w:rsidRPr="00E9087A">
        <w:rPr>
          <w:rStyle w:val="Hyperlink"/>
          <w:rFonts w:ascii="Tahoma" w:hAnsi="Tahoma" w:cs="Tahoma"/>
          <w:color w:val="auto"/>
          <w:sz w:val="22"/>
          <w:szCs w:val="22"/>
          <w:u w:val="none"/>
        </w:rPr>
        <w:t>techninėmis ir organizacinėmis priemonėmis:</w:t>
      </w:r>
    </w:p>
    <w:p w14:paraId="5FD3C5B1" w14:textId="047FF389" w:rsidR="00130472" w:rsidRPr="00E9087A" w:rsidRDefault="00736EE2" w:rsidP="00736EE2">
      <w:pPr>
        <w:pStyle w:val="ListParagraph"/>
        <w:numPr>
          <w:ilvl w:val="1"/>
          <w:numId w:val="2"/>
        </w:numPr>
        <w:tabs>
          <w:tab w:val="left" w:pos="1418"/>
        </w:tabs>
        <w:ind w:left="0" w:firstLine="851"/>
        <w:jc w:val="both"/>
        <w:rPr>
          <w:rFonts w:ascii="Tahoma" w:hAnsi="Tahoma" w:cs="Tahoma"/>
          <w:b/>
          <w:sz w:val="22"/>
          <w:szCs w:val="22"/>
        </w:rPr>
      </w:pPr>
      <w:r w:rsidRPr="00E9087A">
        <w:rPr>
          <w:rStyle w:val="Hyperlink"/>
          <w:rFonts w:ascii="Tahoma" w:hAnsi="Tahoma" w:cs="Tahoma"/>
          <w:color w:val="auto"/>
          <w:sz w:val="22"/>
          <w:szCs w:val="22"/>
          <w:u w:val="none"/>
        </w:rPr>
        <w:t xml:space="preserve">Jira sistemoje ataskaitų </w:t>
      </w:r>
      <w:r w:rsidR="00511F94">
        <w:rPr>
          <w:rStyle w:val="Hyperlink"/>
          <w:rFonts w:ascii="Tahoma" w:hAnsi="Tahoma" w:cs="Tahoma"/>
          <w:color w:val="auto"/>
          <w:sz w:val="22"/>
          <w:szCs w:val="22"/>
          <w:u w:val="none"/>
        </w:rPr>
        <w:t>pagalba ir</w:t>
      </w:r>
      <w:r w:rsidR="00511F94" w:rsidRPr="00E9087A">
        <w:rPr>
          <w:rStyle w:val="Hyperlink"/>
          <w:rFonts w:ascii="Tahoma" w:hAnsi="Tahoma" w:cs="Tahoma"/>
          <w:color w:val="auto"/>
          <w:sz w:val="22"/>
          <w:szCs w:val="22"/>
          <w:u w:val="none"/>
        </w:rPr>
        <w:t xml:space="preserve"> </w:t>
      </w:r>
      <w:r w:rsidRPr="00E9087A">
        <w:rPr>
          <w:rFonts w:ascii="Tahoma" w:hAnsi="Tahoma" w:cs="Tahoma"/>
          <w:color w:val="000000"/>
          <w:sz w:val="22"/>
          <w:szCs w:val="22"/>
        </w:rPr>
        <w:t xml:space="preserve">IS vystymo poreikių </w:t>
      </w:r>
      <w:r w:rsidR="00511F94">
        <w:rPr>
          <w:rFonts w:ascii="Tahoma" w:hAnsi="Tahoma" w:cs="Tahoma"/>
          <w:color w:val="000000"/>
          <w:sz w:val="22"/>
          <w:szCs w:val="22"/>
        </w:rPr>
        <w:t xml:space="preserve">sudarytuose </w:t>
      </w:r>
      <w:r w:rsidRPr="00E9087A">
        <w:rPr>
          <w:rFonts w:ascii="Tahoma" w:hAnsi="Tahoma" w:cs="Tahoma"/>
          <w:color w:val="000000"/>
          <w:sz w:val="22"/>
          <w:szCs w:val="22"/>
        </w:rPr>
        <w:t>įgyvendinimo planuose atliekam</w:t>
      </w:r>
      <w:r w:rsidR="009928D8">
        <w:rPr>
          <w:rFonts w:ascii="Tahoma" w:hAnsi="Tahoma" w:cs="Tahoma"/>
          <w:color w:val="000000"/>
          <w:sz w:val="22"/>
          <w:szCs w:val="22"/>
        </w:rPr>
        <w:t>u</w:t>
      </w:r>
      <w:r w:rsidRPr="00E9087A">
        <w:rPr>
          <w:rFonts w:ascii="Tahoma" w:hAnsi="Tahoma" w:cs="Tahoma"/>
          <w:color w:val="000000"/>
          <w:sz w:val="22"/>
          <w:szCs w:val="22"/>
        </w:rPr>
        <w:t xml:space="preserve"> </w:t>
      </w:r>
      <w:r w:rsidR="00511F94">
        <w:rPr>
          <w:rFonts w:ascii="Tahoma" w:hAnsi="Tahoma" w:cs="Tahoma"/>
          <w:color w:val="000000"/>
          <w:sz w:val="22"/>
          <w:szCs w:val="22"/>
        </w:rPr>
        <w:t xml:space="preserve">realizavimo </w:t>
      </w:r>
      <w:r w:rsidRPr="00E9087A">
        <w:rPr>
          <w:rFonts w:ascii="Tahoma" w:hAnsi="Tahoma" w:cs="Tahoma"/>
          <w:color w:val="000000"/>
          <w:sz w:val="22"/>
          <w:szCs w:val="22"/>
        </w:rPr>
        <w:t>stebėjim</w:t>
      </w:r>
      <w:r w:rsidR="009928D8">
        <w:rPr>
          <w:rFonts w:ascii="Tahoma" w:hAnsi="Tahoma" w:cs="Tahoma"/>
          <w:color w:val="000000"/>
          <w:sz w:val="22"/>
          <w:szCs w:val="22"/>
        </w:rPr>
        <w:t>u</w:t>
      </w:r>
      <w:r w:rsidRPr="00E9087A">
        <w:rPr>
          <w:rFonts w:ascii="Tahoma" w:hAnsi="Tahoma" w:cs="Tahoma"/>
          <w:color w:val="000000"/>
          <w:sz w:val="22"/>
          <w:szCs w:val="22"/>
        </w:rPr>
        <w:t xml:space="preserve">, </w:t>
      </w:r>
      <w:r w:rsidR="00C31C02" w:rsidRPr="00E9087A">
        <w:rPr>
          <w:rFonts w:ascii="Tahoma" w:hAnsi="Tahoma" w:cs="Tahoma"/>
          <w:color w:val="000000"/>
          <w:sz w:val="22"/>
          <w:szCs w:val="22"/>
        </w:rPr>
        <w:t>t.</w:t>
      </w:r>
      <w:r w:rsidR="00857F43">
        <w:rPr>
          <w:rFonts w:ascii="Tahoma" w:hAnsi="Tahoma" w:cs="Tahoma"/>
          <w:color w:val="000000"/>
          <w:sz w:val="22"/>
          <w:szCs w:val="22"/>
        </w:rPr>
        <w:t xml:space="preserve"> </w:t>
      </w:r>
      <w:r w:rsidR="00C31C02" w:rsidRPr="00E9087A">
        <w:rPr>
          <w:rFonts w:ascii="Tahoma" w:hAnsi="Tahoma" w:cs="Tahoma"/>
          <w:color w:val="000000"/>
          <w:sz w:val="22"/>
          <w:szCs w:val="22"/>
        </w:rPr>
        <w:t xml:space="preserve">y. artimiausiu metu suplanuotų darbų (iki suplanuotos pradžios likę 1, 2, 4 savaitės) </w:t>
      </w:r>
      <w:r w:rsidR="009928D8">
        <w:rPr>
          <w:rFonts w:ascii="Tahoma" w:hAnsi="Tahoma" w:cs="Tahoma"/>
          <w:color w:val="000000"/>
          <w:sz w:val="22"/>
          <w:szCs w:val="22"/>
        </w:rPr>
        <w:t xml:space="preserve">stebėjimu </w:t>
      </w:r>
      <w:r w:rsidR="00C31C02" w:rsidRPr="00E9087A">
        <w:rPr>
          <w:rFonts w:ascii="Tahoma" w:hAnsi="Tahoma" w:cs="Tahoma"/>
          <w:color w:val="000000"/>
          <w:sz w:val="22"/>
          <w:szCs w:val="22"/>
        </w:rPr>
        <w:t>bei jau vėluojančių</w:t>
      </w:r>
      <w:r w:rsidR="00857F43">
        <w:rPr>
          <w:rFonts w:ascii="Tahoma" w:hAnsi="Tahoma" w:cs="Tahoma"/>
          <w:color w:val="000000"/>
          <w:sz w:val="22"/>
          <w:szCs w:val="22"/>
        </w:rPr>
        <w:t xml:space="preserve"> darbų</w:t>
      </w:r>
      <w:r w:rsidR="00C31C02" w:rsidRPr="00E9087A">
        <w:rPr>
          <w:rFonts w:ascii="Tahoma" w:hAnsi="Tahoma" w:cs="Tahoma"/>
          <w:color w:val="000000"/>
          <w:sz w:val="22"/>
          <w:szCs w:val="22"/>
        </w:rPr>
        <w:t xml:space="preserve"> perplanavim</w:t>
      </w:r>
      <w:r w:rsidR="009928D8">
        <w:rPr>
          <w:rFonts w:ascii="Tahoma" w:hAnsi="Tahoma" w:cs="Tahoma"/>
          <w:color w:val="000000"/>
          <w:sz w:val="22"/>
          <w:szCs w:val="22"/>
        </w:rPr>
        <w:t>u</w:t>
      </w:r>
      <w:r w:rsidR="00C31C02" w:rsidRPr="00E9087A">
        <w:rPr>
          <w:rFonts w:ascii="Tahoma" w:hAnsi="Tahoma" w:cs="Tahoma"/>
          <w:color w:val="000000"/>
          <w:sz w:val="22"/>
          <w:szCs w:val="22"/>
        </w:rPr>
        <w:t xml:space="preserve"> ir sprendimų priėmim</w:t>
      </w:r>
      <w:r w:rsidR="009928D8">
        <w:rPr>
          <w:rFonts w:ascii="Tahoma" w:hAnsi="Tahoma" w:cs="Tahoma"/>
          <w:color w:val="000000"/>
          <w:sz w:val="22"/>
          <w:szCs w:val="22"/>
        </w:rPr>
        <w:t>u</w:t>
      </w:r>
      <w:r w:rsidR="00C31C02" w:rsidRPr="00E9087A">
        <w:rPr>
          <w:rFonts w:ascii="Tahoma" w:hAnsi="Tahoma" w:cs="Tahoma"/>
          <w:color w:val="000000"/>
          <w:sz w:val="22"/>
          <w:szCs w:val="22"/>
        </w:rPr>
        <w:t>.</w:t>
      </w:r>
    </w:p>
    <w:p w14:paraId="5A540C90" w14:textId="361CFF4F" w:rsidR="00C31C02" w:rsidRPr="00E9087A" w:rsidRDefault="002671D6" w:rsidP="00736EE2">
      <w:pPr>
        <w:pStyle w:val="ListParagraph"/>
        <w:numPr>
          <w:ilvl w:val="1"/>
          <w:numId w:val="2"/>
        </w:numPr>
        <w:tabs>
          <w:tab w:val="left" w:pos="1418"/>
        </w:tabs>
        <w:ind w:left="0" w:firstLine="851"/>
        <w:jc w:val="both"/>
        <w:rPr>
          <w:rStyle w:val="Hyperlink"/>
          <w:rFonts w:ascii="Tahoma" w:hAnsi="Tahoma" w:cs="Tahoma"/>
          <w:color w:val="auto"/>
          <w:sz w:val="22"/>
          <w:szCs w:val="22"/>
          <w:u w:val="none"/>
        </w:rPr>
      </w:pPr>
      <w:r w:rsidRPr="00E9087A">
        <w:rPr>
          <w:rFonts w:ascii="Tahoma" w:hAnsi="Tahoma" w:cs="Tahoma"/>
          <w:sz w:val="22"/>
          <w:szCs w:val="22"/>
        </w:rPr>
        <w:t>p</w:t>
      </w:r>
      <w:r w:rsidR="00C31C02" w:rsidRPr="00E9087A">
        <w:rPr>
          <w:rFonts w:ascii="Tahoma" w:hAnsi="Tahoma" w:cs="Tahoma"/>
          <w:sz w:val="22"/>
          <w:szCs w:val="22"/>
        </w:rPr>
        <w:t xml:space="preserve">rocese </w:t>
      </w:r>
      <w:hyperlink r:id="rId53" w:tgtFrame="_blank" w:history="1">
        <w:r w:rsidR="00C31C02" w:rsidRPr="00E9087A">
          <w:rPr>
            <w:rStyle w:val="Hyperlink"/>
            <w:rFonts w:ascii="Tahoma" w:hAnsi="Tahoma" w:cs="Tahoma"/>
            <w:sz w:val="22"/>
            <w:szCs w:val="22"/>
          </w:rPr>
          <w:t>Organizuoti IS vystymo poreikio kūrimą / atnaujinimą</w:t>
        </w:r>
      </w:hyperlink>
      <w:r w:rsidR="00857F43" w:rsidRPr="00E9087A">
        <w:rPr>
          <w:rFonts w:ascii="Tahoma" w:hAnsi="Tahoma" w:cs="Tahoma"/>
          <w:sz w:val="22"/>
          <w:szCs w:val="22"/>
        </w:rPr>
        <w:t xml:space="preserve"> </w:t>
      </w:r>
      <w:r w:rsidR="00857F43" w:rsidRPr="00E9087A">
        <w:rPr>
          <w:rStyle w:val="Hyperlink"/>
          <w:rFonts w:ascii="Tahoma" w:hAnsi="Tahoma" w:cs="Tahoma"/>
          <w:color w:val="auto"/>
          <w:sz w:val="22"/>
          <w:szCs w:val="22"/>
          <w:u w:val="none"/>
        </w:rPr>
        <w:t>numatyt</w:t>
      </w:r>
      <w:r w:rsidR="009928D8">
        <w:rPr>
          <w:rStyle w:val="Hyperlink"/>
          <w:rFonts w:ascii="Tahoma" w:hAnsi="Tahoma" w:cs="Tahoma"/>
          <w:color w:val="auto"/>
          <w:sz w:val="22"/>
          <w:szCs w:val="22"/>
          <w:u w:val="none"/>
        </w:rPr>
        <w:t>omis</w:t>
      </w:r>
      <w:r w:rsidR="00857F43" w:rsidRPr="00E9087A">
        <w:rPr>
          <w:rStyle w:val="Hyperlink"/>
          <w:rFonts w:ascii="Tahoma" w:hAnsi="Tahoma" w:cs="Tahoma"/>
          <w:color w:val="auto"/>
          <w:sz w:val="22"/>
          <w:szCs w:val="22"/>
          <w:u w:val="none"/>
        </w:rPr>
        <w:t xml:space="preserve"> </w:t>
      </w:r>
      <w:r w:rsidR="00C31C02" w:rsidRPr="00E9087A">
        <w:rPr>
          <w:rStyle w:val="Hyperlink"/>
          <w:rFonts w:ascii="Tahoma" w:hAnsi="Tahoma" w:cs="Tahoma"/>
          <w:color w:val="auto"/>
          <w:sz w:val="22"/>
          <w:szCs w:val="22"/>
          <w:u w:val="none"/>
        </w:rPr>
        <w:t>IS vystymo poreikių įgyvendinimo periodinė</w:t>
      </w:r>
      <w:r w:rsidR="009928D8">
        <w:rPr>
          <w:rStyle w:val="Hyperlink"/>
          <w:rFonts w:ascii="Tahoma" w:hAnsi="Tahoma" w:cs="Tahoma"/>
          <w:color w:val="auto"/>
          <w:sz w:val="22"/>
          <w:szCs w:val="22"/>
          <w:u w:val="none"/>
        </w:rPr>
        <w:t>mis</w:t>
      </w:r>
      <w:r w:rsidR="00C31C02" w:rsidRPr="00E9087A">
        <w:rPr>
          <w:rStyle w:val="Hyperlink"/>
          <w:rFonts w:ascii="Tahoma" w:hAnsi="Tahoma" w:cs="Tahoma"/>
          <w:color w:val="auto"/>
          <w:sz w:val="22"/>
          <w:szCs w:val="22"/>
          <w:u w:val="none"/>
        </w:rPr>
        <w:t xml:space="preserve"> peržiūro</w:t>
      </w:r>
      <w:r w:rsidR="009928D8">
        <w:rPr>
          <w:rStyle w:val="Hyperlink"/>
          <w:rFonts w:ascii="Tahoma" w:hAnsi="Tahoma" w:cs="Tahoma"/>
          <w:color w:val="auto"/>
          <w:sz w:val="22"/>
          <w:szCs w:val="22"/>
          <w:u w:val="none"/>
        </w:rPr>
        <w:t>mi</w:t>
      </w:r>
      <w:r w:rsidR="00C31C02" w:rsidRPr="00E9087A">
        <w:rPr>
          <w:rStyle w:val="Hyperlink"/>
          <w:rFonts w:ascii="Tahoma" w:hAnsi="Tahoma" w:cs="Tahoma"/>
          <w:color w:val="auto"/>
          <w:sz w:val="22"/>
          <w:szCs w:val="22"/>
          <w:u w:val="none"/>
        </w:rPr>
        <w:t xml:space="preserve">s, </w:t>
      </w:r>
      <w:r w:rsidR="003337C7" w:rsidRPr="00E9087A">
        <w:rPr>
          <w:rStyle w:val="Hyperlink"/>
          <w:rFonts w:ascii="Tahoma" w:hAnsi="Tahoma" w:cs="Tahoma"/>
          <w:color w:val="auto"/>
          <w:sz w:val="22"/>
          <w:szCs w:val="22"/>
          <w:u w:val="none"/>
        </w:rPr>
        <w:t>rezultatų priėmim</w:t>
      </w:r>
      <w:r w:rsidR="009928D8">
        <w:rPr>
          <w:rStyle w:val="Hyperlink"/>
          <w:rFonts w:ascii="Tahoma" w:hAnsi="Tahoma" w:cs="Tahoma"/>
          <w:color w:val="auto"/>
          <w:sz w:val="22"/>
          <w:szCs w:val="22"/>
          <w:u w:val="none"/>
        </w:rPr>
        <w:t>u</w:t>
      </w:r>
      <w:r w:rsidR="003337C7" w:rsidRPr="00E9087A">
        <w:rPr>
          <w:rStyle w:val="Hyperlink"/>
          <w:rFonts w:ascii="Tahoma" w:hAnsi="Tahoma" w:cs="Tahoma"/>
          <w:color w:val="auto"/>
          <w:sz w:val="22"/>
          <w:szCs w:val="22"/>
          <w:u w:val="none"/>
        </w:rPr>
        <w:t xml:space="preserve">, </w:t>
      </w:r>
      <w:r w:rsidR="00C31C02" w:rsidRPr="00E9087A">
        <w:rPr>
          <w:rStyle w:val="Hyperlink"/>
          <w:rFonts w:ascii="Tahoma" w:hAnsi="Tahoma" w:cs="Tahoma"/>
          <w:color w:val="auto"/>
          <w:sz w:val="22"/>
          <w:szCs w:val="22"/>
          <w:u w:val="none"/>
        </w:rPr>
        <w:t>t.</w:t>
      </w:r>
      <w:r w:rsidR="00857F43">
        <w:rPr>
          <w:rStyle w:val="Hyperlink"/>
          <w:rFonts w:ascii="Tahoma" w:hAnsi="Tahoma" w:cs="Tahoma"/>
          <w:color w:val="auto"/>
          <w:sz w:val="22"/>
          <w:szCs w:val="22"/>
          <w:u w:val="none"/>
        </w:rPr>
        <w:t xml:space="preserve"> </w:t>
      </w:r>
      <w:r w:rsidR="00C31C02" w:rsidRPr="00E9087A">
        <w:rPr>
          <w:rStyle w:val="Hyperlink"/>
          <w:rFonts w:ascii="Tahoma" w:hAnsi="Tahoma" w:cs="Tahoma"/>
          <w:color w:val="auto"/>
          <w:sz w:val="22"/>
          <w:szCs w:val="22"/>
          <w:u w:val="none"/>
        </w:rPr>
        <w:t xml:space="preserve">y. </w:t>
      </w:r>
      <w:r w:rsidR="003337C7" w:rsidRPr="00E9087A">
        <w:rPr>
          <w:rStyle w:val="Hyperlink"/>
          <w:rFonts w:ascii="Tahoma" w:hAnsi="Tahoma" w:cs="Tahoma"/>
          <w:color w:val="auto"/>
          <w:sz w:val="22"/>
          <w:szCs w:val="22"/>
          <w:u w:val="none"/>
        </w:rPr>
        <w:t xml:space="preserve">kasdieniai darbų eigos peržiūros susitikimai (angl. </w:t>
      </w:r>
      <w:proofErr w:type="spellStart"/>
      <w:r w:rsidR="003337C7" w:rsidRPr="00B85D18">
        <w:rPr>
          <w:rStyle w:val="Hyperlink"/>
          <w:rFonts w:ascii="Tahoma" w:hAnsi="Tahoma" w:cs="Tahoma"/>
          <w:i/>
          <w:color w:val="auto"/>
          <w:sz w:val="22"/>
          <w:szCs w:val="22"/>
          <w:u w:val="none"/>
        </w:rPr>
        <w:t>Daily</w:t>
      </w:r>
      <w:proofErr w:type="spellEnd"/>
      <w:r w:rsidR="003337C7" w:rsidRPr="00B85D18">
        <w:rPr>
          <w:rStyle w:val="Hyperlink"/>
          <w:rFonts w:ascii="Tahoma" w:hAnsi="Tahoma" w:cs="Tahoma"/>
          <w:i/>
          <w:color w:val="auto"/>
          <w:sz w:val="22"/>
          <w:szCs w:val="22"/>
          <w:u w:val="none"/>
        </w:rPr>
        <w:t xml:space="preserve"> Scrum</w:t>
      </w:r>
      <w:r w:rsidR="003337C7" w:rsidRPr="00E9087A">
        <w:rPr>
          <w:rStyle w:val="Hyperlink"/>
          <w:rFonts w:ascii="Tahoma" w:hAnsi="Tahoma" w:cs="Tahoma"/>
          <w:color w:val="auto"/>
          <w:sz w:val="22"/>
          <w:szCs w:val="22"/>
          <w:u w:val="none"/>
        </w:rPr>
        <w:t xml:space="preserve">), kūrimo etapo darbų rezultatų peržiūra (angl. </w:t>
      </w:r>
      <w:r w:rsidR="003337C7" w:rsidRPr="00B85D18">
        <w:rPr>
          <w:rStyle w:val="Hyperlink"/>
          <w:rFonts w:ascii="Tahoma" w:hAnsi="Tahoma" w:cs="Tahoma"/>
          <w:i/>
          <w:color w:val="auto"/>
          <w:sz w:val="22"/>
          <w:szCs w:val="22"/>
          <w:u w:val="none"/>
        </w:rPr>
        <w:t>Review/</w:t>
      </w:r>
      <w:proofErr w:type="spellStart"/>
      <w:r w:rsidR="003337C7" w:rsidRPr="00B85D18">
        <w:rPr>
          <w:rStyle w:val="Hyperlink"/>
          <w:rFonts w:ascii="Tahoma" w:hAnsi="Tahoma" w:cs="Tahoma"/>
          <w:i/>
          <w:color w:val="auto"/>
          <w:sz w:val="22"/>
          <w:szCs w:val="22"/>
          <w:u w:val="none"/>
        </w:rPr>
        <w:t>Demo</w:t>
      </w:r>
      <w:proofErr w:type="spellEnd"/>
      <w:r w:rsidR="003337C7" w:rsidRPr="00E9087A">
        <w:rPr>
          <w:rStyle w:val="Hyperlink"/>
          <w:rFonts w:ascii="Tahoma" w:hAnsi="Tahoma" w:cs="Tahoma"/>
          <w:color w:val="auto"/>
          <w:sz w:val="22"/>
          <w:szCs w:val="22"/>
          <w:u w:val="none"/>
        </w:rPr>
        <w:t>)</w:t>
      </w:r>
      <w:r w:rsidR="00183241" w:rsidRPr="00E9087A">
        <w:rPr>
          <w:rStyle w:val="Hyperlink"/>
          <w:rFonts w:ascii="Tahoma" w:hAnsi="Tahoma" w:cs="Tahoma"/>
          <w:color w:val="auto"/>
          <w:sz w:val="22"/>
          <w:szCs w:val="22"/>
          <w:u w:val="none"/>
        </w:rPr>
        <w:t xml:space="preserve"> bei periodiniai IS vystymo kūrimo darbų eigos vertinimo susitikimai – Retrospektyva, t.</w:t>
      </w:r>
      <w:r w:rsidR="00857F43">
        <w:rPr>
          <w:rStyle w:val="Hyperlink"/>
          <w:rFonts w:ascii="Tahoma" w:hAnsi="Tahoma" w:cs="Tahoma"/>
          <w:color w:val="auto"/>
          <w:sz w:val="22"/>
          <w:szCs w:val="22"/>
          <w:u w:val="none"/>
        </w:rPr>
        <w:t xml:space="preserve"> </w:t>
      </w:r>
      <w:r w:rsidR="00183241" w:rsidRPr="00E9087A">
        <w:rPr>
          <w:rStyle w:val="Hyperlink"/>
          <w:rFonts w:ascii="Tahoma" w:hAnsi="Tahoma" w:cs="Tahoma"/>
          <w:color w:val="auto"/>
          <w:sz w:val="22"/>
          <w:szCs w:val="22"/>
          <w:u w:val="none"/>
        </w:rPr>
        <w:t>y. pasiekimų, trūkumų įvardinimas bei gerinimo priemonių sutarimas ir įgyvendinimo planavimas.</w:t>
      </w:r>
    </w:p>
    <w:p w14:paraId="014BDA20" w14:textId="77777777" w:rsidR="008765C9" w:rsidRPr="00E9087A" w:rsidRDefault="008765C9" w:rsidP="008765C9">
      <w:pPr>
        <w:pStyle w:val="ListParagraph"/>
        <w:tabs>
          <w:tab w:val="left" w:pos="1418"/>
        </w:tabs>
        <w:ind w:left="851"/>
        <w:rPr>
          <w:rFonts w:ascii="Tahoma" w:hAnsi="Tahoma" w:cs="Tahoma"/>
          <w:b/>
          <w:sz w:val="22"/>
          <w:szCs w:val="22"/>
        </w:rPr>
      </w:pPr>
    </w:p>
    <w:p w14:paraId="55FBBB84" w14:textId="5EBBCDB1" w:rsidR="00C40BA2" w:rsidRPr="00E9087A" w:rsidRDefault="00006312" w:rsidP="00C40BA2">
      <w:pPr>
        <w:tabs>
          <w:tab w:val="left" w:pos="1134"/>
        </w:tabs>
        <w:jc w:val="center"/>
        <w:rPr>
          <w:rFonts w:ascii="Tahoma" w:hAnsi="Tahoma" w:cs="Tahoma"/>
          <w:b/>
          <w:sz w:val="22"/>
          <w:szCs w:val="22"/>
        </w:rPr>
      </w:pPr>
      <w:r w:rsidRPr="00E9087A">
        <w:rPr>
          <w:rFonts w:ascii="Tahoma" w:hAnsi="Tahoma" w:cs="Tahoma"/>
          <w:b/>
          <w:sz w:val="22"/>
          <w:szCs w:val="22"/>
        </w:rPr>
        <w:t>VI</w:t>
      </w:r>
      <w:r w:rsidR="000F7344" w:rsidRPr="00E9087A">
        <w:rPr>
          <w:rFonts w:ascii="Tahoma" w:hAnsi="Tahoma" w:cs="Tahoma"/>
          <w:b/>
          <w:sz w:val="22"/>
          <w:szCs w:val="22"/>
        </w:rPr>
        <w:t>II</w:t>
      </w:r>
      <w:r w:rsidRPr="00E9087A">
        <w:rPr>
          <w:rFonts w:ascii="Tahoma" w:hAnsi="Tahoma" w:cs="Tahoma"/>
          <w:b/>
          <w:sz w:val="22"/>
          <w:szCs w:val="22"/>
        </w:rPr>
        <w:t xml:space="preserve"> </w:t>
      </w:r>
      <w:r w:rsidR="00C40BA2" w:rsidRPr="00E9087A">
        <w:rPr>
          <w:rFonts w:ascii="Tahoma" w:hAnsi="Tahoma" w:cs="Tahoma"/>
          <w:b/>
          <w:sz w:val="22"/>
          <w:szCs w:val="22"/>
        </w:rPr>
        <w:t>SKYRIUS</w:t>
      </w:r>
    </w:p>
    <w:p w14:paraId="35559225" w14:textId="77777777" w:rsidR="00C40BA2" w:rsidRPr="00E9087A" w:rsidRDefault="00C40BA2" w:rsidP="00C40BA2">
      <w:pPr>
        <w:tabs>
          <w:tab w:val="left" w:pos="1134"/>
        </w:tabs>
        <w:jc w:val="center"/>
        <w:rPr>
          <w:rFonts w:ascii="Tahoma" w:hAnsi="Tahoma" w:cs="Tahoma"/>
          <w:b/>
          <w:sz w:val="22"/>
          <w:szCs w:val="22"/>
        </w:rPr>
      </w:pPr>
      <w:r w:rsidRPr="00E9087A">
        <w:rPr>
          <w:rFonts w:ascii="Tahoma" w:hAnsi="Tahoma" w:cs="Tahoma"/>
          <w:b/>
          <w:sz w:val="22"/>
          <w:szCs w:val="22"/>
        </w:rPr>
        <w:t>BAIGIAMOSIOS NUOSTATOS</w:t>
      </w:r>
    </w:p>
    <w:p w14:paraId="2ED4568E" w14:textId="77777777" w:rsidR="00C40BA2" w:rsidRPr="00E9087A" w:rsidRDefault="00C40BA2" w:rsidP="00C40BA2">
      <w:pPr>
        <w:tabs>
          <w:tab w:val="left" w:pos="1134"/>
        </w:tabs>
        <w:jc w:val="center"/>
        <w:rPr>
          <w:rFonts w:ascii="Tahoma" w:hAnsi="Tahoma" w:cs="Tahoma"/>
          <w:b/>
          <w:sz w:val="22"/>
          <w:szCs w:val="22"/>
        </w:rPr>
      </w:pPr>
    </w:p>
    <w:p w14:paraId="672FEAE4" w14:textId="3D11F6B5" w:rsidR="00C247AF" w:rsidRDefault="00C247AF" w:rsidP="00EF716E">
      <w:pPr>
        <w:pStyle w:val="ListParagraph"/>
        <w:numPr>
          <w:ilvl w:val="0"/>
          <w:numId w:val="2"/>
        </w:numPr>
        <w:ind w:left="0" w:firstLine="851"/>
        <w:jc w:val="both"/>
        <w:outlineLvl w:val="2"/>
        <w:rPr>
          <w:rFonts w:ascii="Tahoma" w:hAnsi="Tahoma" w:cs="Tahoma"/>
          <w:sz w:val="22"/>
          <w:szCs w:val="22"/>
        </w:rPr>
      </w:pPr>
      <w:r w:rsidRPr="00857F43">
        <w:rPr>
          <w:rFonts w:ascii="Tahoma" w:hAnsi="Tahoma" w:cs="Tahoma"/>
          <w:sz w:val="22"/>
          <w:szCs w:val="22"/>
        </w:rPr>
        <w:t>Aprašas taikom</w:t>
      </w:r>
      <w:r>
        <w:rPr>
          <w:rFonts w:ascii="Tahoma" w:hAnsi="Tahoma" w:cs="Tahoma"/>
          <w:sz w:val="22"/>
          <w:szCs w:val="22"/>
        </w:rPr>
        <w:t>a</w:t>
      </w:r>
      <w:r w:rsidRPr="00857F43">
        <w:rPr>
          <w:rFonts w:ascii="Tahoma" w:hAnsi="Tahoma" w:cs="Tahoma"/>
          <w:sz w:val="22"/>
          <w:szCs w:val="22"/>
        </w:rPr>
        <w:t xml:space="preserve">s </w:t>
      </w:r>
      <w:r w:rsidRPr="00217393">
        <w:rPr>
          <w:rFonts w:ascii="Tahoma" w:hAnsi="Tahoma" w:cs="Tahoma"/>
          <w:sz w:val="22"/>
          <w:szCs w:val="22"/>
        </w:rPr>
        <w:t>visiems Įmonės darbuotojams</w:t>
      </w:r>
      <w:r w:rsidRPr="00857F43">
        <w:rPr>
          <w:rFonts w:ascii="Tahoma" w:hAnsi="Tahoma" w:cs="Tahoma"/>
          <w:sz w:val="22"/>
          <w:szCs w:val="22"/>
        </w:rPr>
        <w:t>.</w:t>
      </w:r>
    </w:p>
    <w:p w14:paraId="23095982" w14:textId="28E529F2" w:rsidR="009E2739" w:rsidRPr="00E9087A" w:rsidRDefault="009E2739" w:rsidP="00EF716E">
      <w:pPr>
        <w:pStyle w:val="ListParagraph"/>
        <w:numPr>
          <w:ilvl w:val="0"/>
          <w:numId w:val="2"/>
        </w:numPr>
        <w:ind w:left="0" w:firstLine="851"/>
        <w:jc w:val="both"/>
        <w:outlineLvl w:val="2"/>
        <w:rPr>
          <w:rFonts w:ascii="Tahoma" w:hAnsi="Tahoma" w:cs="Tahoma"/>
          <w:sz w:val="22"/>
          <w:szCs w:val="22"/>
        </w:rPr>
      </w:pPr>
      <w:r w:rsidRPr="00E9087A">
        <w:rPr>
          <w:rFonts w:ascii="Tahoma" w:hAnsi="Tahoma" w:cs="Tahoma"/>
          <w:sz w:val="22"/>
          <w:szCs w:val="22"/>
          <w:lang w:eastAsia="lt-LT"/>
        </w:rPr>
        <w:t xml:space="preserve">Su Aprašu visi </w:t>
      </w:r>
      <w:r w:rsidR="00857F43">
        <w:rPr>
          <w:rFonts w:ascii="Tahoma" w:hAnsi="Tahoma" w:cs="Tahoma"/>
          <w:sz w:val="22"/>
          <w:szCs w:val="22"/>
          <w:lang w:eastAsia="lt-LT"/>
        </w:rPr>
        <w:t>Įmonės</w:t>
      </w:r>
      <w:r w:rsidRPr="00E9087A">
        <w:rPr>
          <w:rFonts w:ascii="Tahoma" w:hAnsi="Tahoma" w:cs="Tahoma"/>
          <w:sz w:val="22"/>
          <w:szCs w:val="22"/>
          <w:lang w:eastAsia="lt-LT"/>
        </w:rPr>
        <w:t xml:space="preserve"> darbuotojai yra supažindinami </w:t>
      </w:r>
      <w:r w:rsidRPr="00E9087A">
        <w:rPr>
          <w:rFonts w:ascii="Tahoma" w:hAnsi="Tahoma" w:cs="Tahoma"/>
          <w:sz w:val="22"/>
          <w:szCs w:val="22"/>
        </w:rPr>
        <w:t>Dokumentų valdymo sistemoje. Kiti asmenys su Aprašu gali būti supažindinami Dokumentų valdymo sistemoje arba kitomis priemonėmis ir būdais, užtikrinančiais supažindinimo įrodomumą.</w:t>
      </w:r>
    </w:p>
    <w:p w14:paraId="38BB947D" w14:textId="262020D7" w:rsidR="009E2739" w:rsidRPr="00E9087A" w:rsidRDefault="009E2739" w:rsidP="00EF716E">
      <w:pPr>
        <w:pStyle w:val="ListParagraph"/>
        <w:numPr>
          <w:ilvl w:val="0"/>
          <w:numId w:val="2"/>
        </w:numPr>
        <w:ind w:left="0" w:firstLine="851"/>
        <w:jc w:val="both"/>
        <w:outlineLvl w:val="2"/>
        <w:rPr>
          <w:rFonts w:ascii="Tahoma" w:hAnsi="Tahoma" w:cs="Tahoma"/>
          <w:sz w:val="22"/>
          <w:szCs w:val="22"/>
        </w:rPr>
      </w:pPr>
      <w:r w:rsidRPr="00E9087A">
        <w:rPr>
          <w:rFonts w:ascii="Tahoma" w:hAnsi="Tahoma" w:cs="Tahoma"/>
          <w:sz w:val="22"/>
          <w:szCs w:val="22"/>
        </w:rPr>
        <w:t xml:space="preserve">Aprašas turi būti </w:t>
      </w:r>
      <w:r w:rsidR="00857F43" w:rsidRPr="00E9087A">
        <w:rPr>
          <w:rFonts w:ascii="Tahoma" w:hAnsi="Tahoma" w:cs="Tahoma"/>
          <w:sz w:val="22"/>
          <w:szCs w:val="22"/>
        </w:rPr>
        <w:t>peržiūrim</w:t>
      </w:r>
      <w:r w:rsidR="00857F43">
        <w:rPr>
          <w:rFonts w:ascii="Tahoma" w:hAnsi="Tahoma" w:cs="Tahoma"/>
          <w:sz w:val="22"/>
          <w:szCs w:val="22"/>
        </w:rPr>
        <w:t>a</w:t>
      </w:r>
      <w:r w:rsidR="00857F43" w:rsidRPr="00E9087A">
        <w:rPr>
          <w:rFonts w:ascii="Tahoma" w:hAnsi="Tahoma" w:cs="Tahoma"/>
          <w:sz w:val="22"/>
          <w:szCs w:val="22"/>
        </w:rPr>
        <w:t xml:space="preserve">s </w:t>
      </w:r>
      <w:r w:rsidRPr="00E9087A">
        <w:rPr>
          <w:rFonts w:ascii="Tahoma" w:hAnsi="Tahoma" w:cs="Tahoma"/>
          <w:sz w:val="22"/>
          <w:szCs w:val="22"/>
        </w:rPr>
        <w:t xml:space="preserve">ne rečiau kaip kartą per metus arba įvykus esminiams organizaciniams, sisteminiams ar kitiems pokyčiams. Aprašo pakeitimai ar papildymai tvirtinami </w:t>
      </w:r>
      <w:r w:rsidR="00857F43">
        <w:rPr>
          <w:rFonts w:ascii="Tahoma" w:hAnsi="Tahoma" w:cs="Tahoma"/>
          <w:sz w:val="22"/>
          <w:szCs w:val="22"/>
        </w:rPr>
        <w:t>Įmonės</w:t>
      </w:r>
      <w:r w:rsidRPr="00E9087A">
        <w:rPr>
          <w:rFonts w:ascii="Tahoma" w:hAnsi="Tahoma" w:cs="Tahoma"/>
          <w:sz w:val="22"/>
          <w:szCs w:val="22"/>
        </w:rPr>
        <w:t xml:space="preserve"> generalinio direktoriaus įsakymu. Už Aprašo peržiūrėjimą, keitimą ir įgyvendinimo stebėseną atsakingas IT valdymo skyrius. </w:t>
      </w:r>
    </w:p>
    <w:p w14:paraId="21D7AEBE" w14:textId="52DA8E03" w:rsidR="003E6C14" w:rsidRPr="00857F43" w:rsidRDefault="003E6C14">
      <w:pPr>
        <w:pStyle w:val="ListParagraph"/>
        <w:numPr>
          <w:ilvl w:val="0"/>
          <w:numId w:val="2"/>
        </w:numPr>
        <w:ind w:left="0" w:firstLine="851"/>
        <w:jc w:val="both"/>
        <w:outlineLvl w:val="2"/>
        <w:rPr>
          <w:rFonts w:ascii="Tahoma" w:hAnsi="Tahoma" w:cs="Tahoma"/>
          <w:sz w:val="22"/>
          <w:szCs w:val="22"/>
          <w:lang w:eastAsia="lt-LT"/>
        </w:rPr>
      </w:pPr>
      <w:r w:rsidRPr="00857F43">
        <w:rPr>
          <w:rFonts w:ascii="Tahoma" w:hAnsi="Tahoma" w:cs="Tahoma"/>
          <w:sz w:val="22"/>
          <w:szCs w:val="22"/>
        </w:rPr>
        <w:t xml:space="preserve">Šiuo </w:t>
      </w:r>
      <w:r w:rsidR="00857F43">
        <w:rPr>
          <w:rFonts w:ascii="Tahoma" w:hAnsi="Tahoma" w:cs="Tahoma"/>
          <w:sz w:val="22"/>
          <w:szCs w:val="22"/>
        </w:rPr>
        <w:t>A</w:t>
      </w:r>
      <w:r w:rsidR="00857F43" w:rsidRPr="00857F43">
        <w:rPr>
          <w:rFonts w:ascii="Tahoma" w:hAnsi="Tahoma" w:cs="Tahoma"/>
          <w:sz w:val="22"/>
          <w:szCs w:val="22"/>
        </w:rPr>
        <w:t xml:space="preserve">prašu </w:t>
      </w:r>
      <w:r w:rsidRPr="00857F43">
        <w:rPr>
          <w:rFonts w:ascii="Tahoma" w:hAnsi="Tahoma" w:cs="Tahoma"/>
          <w:sz w:val="22"/>
          <w:szCs w:val="22"/>
        </w:rPr>
        <w:t xml:space="preserve">rekomenduojama vadovautis ir </w:t>
      </w:r>
      <w:r w:rsidR="00A46888">
        <w:rPr>
          <w:rFonts w:ascii="Tahoma" w:hAnsi="Tahoma" w:cs="Tahoma"/>
          <w:sz w:val="22"/>
          <w:szCs w:val="22"/>
        </w:rPr>
        <w:t xml:space="preserve">pagal </w:t>
      </w:r>
      <w:r w:rsidR="00A46888" w:rsidRPr="00C70C9E">
        <w:rPr>
          <w:rFonts w:ascii="Tahoma" w:hAnsi="Tahoma" w:cs="Tahoma"/>
          <w:sz w:val="22"/>
          <w:szCs w:val="22"/>
        </w:rPr>
        <w:t>viešojo pirkimo-pardavimo sutartis</w:t>
      </w:r>
      <w:r w:rsidR="00A46888" w:rsidDel="00A46888">
        <w:rPr>
          <w:rFonts w:ascii="Tahoma" w:hAnsi="Tahoma" w:cs="Tahoma"/>
          <w:sz w:val="22"/>
          <w:szCs w:val="22"/>
        </w:rPr>
        <w:t xml:space="preserve"> </w:t>
      </w:r>
      <w:r w:rsidRPr="00857F43">
        <w:rPr>
          <w:rFonts w:ascii="Tahoma" w:hAnsi="Tahoma" w:cs="Tahoma"/>
          <w:sz w:val="22"/>
          <w:szCs w:val="22"/>
        </w:rPr>
        <w:t>samd</w:t>
      </w:r>
      <w:r w:rsidR="00A46888">
        <w:rPr>
          <w:rFonts w:ascii="Tahoma" w:hAnsi="Tahoma" w:cs="Tahoma"/>
          <w:sz w:val="22"/>
          <w:szCs w:val="22"/>
        </w:rPr>
        <w:t>omi</w:t>
      </w:r>
      <w:r w:rsidR="00C65EEC">
        <w:rPr>
          <w:rFonts w:ascii="Tahoma" w:hAnsi="Tahoma" w:cs="Tahoma"/>
          <w:sz w:val="22"/>
          <w:szCs w:val="22"/>
        </w:rPr>
        <w:t>ems</w:t>
      </w:r>
      <w:r w:rsidR="00C70C9E">
        <w:rPr>
          <w:rFonts w:ascii="Tahoma" w:hAnsi="Tahoma" w:cs="Tahoma"/>
          <w:sz w:val="22"/>
          <w:szCs w:val="22"/>
        </w:rPr>
        <w:t xml:space="preserve"> </w:t>
      </w:r>
      <w:r w:rsidRPr="00857F43">
        <w:rPr>
          <w:rFonts w:ascii="Tahoma" w:hAnsi="Tahoma" w:cs="Tahoma"/>
          <w:sz w:val="22"/>
          <w:szCs w:val="22"/>
        </w:rPr>
        <w:t>tiekėj</w:t>
      </w:r>
      <w:r w:rsidR="00C65EEC">
        <w:rPr>
          <w:rFonts w:ascii="Tahoma" w:hAnsi="Tahoma" w:cs="Tahoma"/>
          <w:sz w:val="22"/>
          <w:szCs w:val="22"/>
        </w:rPr>
        <w:t>ams</w:t>
      </w:r>
      <w:r w:rsidR="00C70C9E">
        <w:rPr>
          <w:rFonts w:ascii="Tahoma" w:hAnsi="Tahoma" w:cs="Tahoma"/>
          <w:sz w:val="22"/>
          <w:szCs w:val="22"/>
        </w:rPr>
        <w:t xml:space="preserve"> bei jų specialist</w:t>
      </w:r>
      <w:r w:rsidR="00C65EEC">
        <w:rPr>
          <w:rFonts w:ascii="Tahoma" w:hAnsi="Tahoma" w:cs="Tahoma"/>
          <w:sz w:val="22"/>
          <w:szCs w:val="22"/>
        </w:rPr>
        <w:t>ams</w:t>
      </w:r>
      <w:r w:rsidRPr="00857F43">
        <w:rPr>
          <w:rFonts w:ascii="Tahoma" w:hAnsi="Tahoma" w:cs="Tahoma"/>
          <w:sz w:val="22"/>
          <w:szCs w:val="22"/>
        </w:rPr>
        <w:t xml:space="preserve">, kuomet pasitelkiama jų </w:t>
      </w:r>
      <w:r w:rsidR="00901CB3" w:rsidRPr="00857F43">
        <w:rPr>
          <w:rFonts w:ascii="Tahoma" w:hAnsi="Tahoma" w:cs="Tahoma"/>
          <w:sz w:val="22"/>
          <w:szCs w:val="22"/>
        </w:rPr>
        <w:t>kompetencija</w:t>
      </w:r>
      <w:r w:rsidRPr="00857F43">
        <w:rPr>
          <w:rFonts w:ascii="Tahoma" w:hAnsi="Tahoma" w:cs="Tahoma"/>
          <w:sz w:val="22"/>
          <w:szCs w:val="22"/>
        </w:rPr>
        <w:t xml:space="preserve"> IS pokyčių įgyvendinimui.</w:t>
      </w:r>
    </w:p>
    <w:p w14:paraId="0F3C4519" w14:textId="2AC7C5F8" w:rsidR="009E2739" w:rsidRDefault="003B768C" w:rsidP="007753FE">
      <w:pPr>
        <w:pStyle w:val="ListParagraph"/>
        <w:numPr>
          <w:ilvl w:val="0"/>
          <w:numId w:val="2"/>
        </w:numPr>
        <w:ind w:left="0" w:firstLine="851"/>
        <w:jc w:val="both"/>
        <w:outlineLvl w:val="2"/>
        <w:rPr>
          <w:rFonts w:ascii="Tahoma" w:hAnsi="Tahoma" w:cs="Tahoma"/>
          <w:sz w:val="22"/>
          <w:szCs w:val="22"/>
        </w:rPr>
      </w:pPr>
      <w:r w:rsidRPr="00E9087A">
        <w:rPr>
          <w:rFonts w:ascii="Tahoma" w:hAnsi="Tahoma" w:cs="Tahoma"/>
          <w:sz w:val="22"/>
          <w:szCs w:val="22"/>
        </w:rPr>
        <w:t xml:space="preserve">Apraše neaptarti klausimai reglamentuojami pagal Lietuvos Respublikos teisės aktuose nustatytus reikalavimus. Jei </w:t>
      </w:r>
      <w:r w:rsidR="00857F43" w:rsidRPr="00E9087A">
        <w:rPr>
          <w:rFonts w:ascii="Tahoma" w:hAnsi="Tahoma" w:cs="Tahoma"/>
          <w:sz w:val="22"/>
          <w:szCs w:val="22"/>
        </w:rPr>
        <w:t>Ap</w:t>
      </w:r>
      <w:r w:rsidR="00857F43">
        <w:rPr>
          <w:rFonts w:ascii="Tahoma" w:hAnsi="Tahoma" w:cs="Tahoma"/>
          <w:sz w:val="22"/>
          <w:szCs w:val="22"/>
        </w:rPr>
        <w:t>r</w:t>
      </w:r>
      <w:r w:rsidR="00857F43" w:rsidRPr="00E9087A">
        <w:rPr>
          <w:rFonts w:ascii="Tahoma" w:hAnsi="Tahoma" w:cs="Tahoma"/>
          <w:sz w:val="22"/>
          <w:szCs w:val="22"/>
        </w:rPr>
        <w:t xml:space="preserve">ašo </w:t>
      </w:r>
      <w:r w:rsidRPr="00E9087A">
        <w:rPr>
          <w:rFonts w:ascii="Tahoma" w:hAnsi="Tahoma" w:cs="Tahoma"/>
          <w:sz w:val="22"/>
          <w:szCs w:val="22"/>
        </w:rPr>
        <w:t>nuostatos tampa prieštaraujančiomis Lietuvos Respublikos teisės aktų reikalavimams, taikomos Lietuvos Respublikos teisės aktų nuostatos.</w:t>
      </w:r>
    </w:p>
    <w:p w14:paraId="4D0280C7" w14:textId="77777777" w:rsidR="00217393" w:rsidRPr="00E9087A" w:rsidRDefault="00217393" w:rsidP="00217393">
      <w:pPr>
        <w:pStyle w:val="ListParagraph"/>
        <w:ind w:left="851"/>
        <w:jc w:val="both"/>
        <w:outlineLvl w:val="2"/>
        <w:rPr>
          <w:rFonts w:ascii="Tahoma" w:hAnsi="Tahoma" w:cs="Tahoma"/>
          <w:sz w:val="22"/>
          <w:szCs w:val="22"/>
        </w:rPr>
      </w:pPr>
    </w:p>
    <w:p w14:paraId="163380B7" w14:textId="2A501CFE" w:rsidR="00357ED7" w:rsidRPr="00E9087A" w:rsidRDefault="00A46888" w:rsidP="00B32408">
      <w:pPr>
        <w:jc w:val="center"/>
        <w:outlineLvl w:val="2"/>
        <w:rPr>
          <w:rFonts w:ascii="Tahoma" w:hAnsi="Tahoma" w:cs="Tahoma"/>
          <w:sz w:val="22"/>
          <w:szCs w:val="22"/>
          <w:lang w:eastAsia="lt-LT"/>
        </w:rPr>
      </w:pPr>
      <w:r>
        <w:rPr>
          <w:rFonts w:ascii="Tahoma" w:hAnsi="Tahoma" w:cs="Tahoma"/>
          <w:sz w:val="22"/>
          <w:szCs w:val="22"/>
          <w:lang w:eastAsia="lt-LT"/>
        </w:rPr>
        <w:t>____________________</w:t>
      </w:r>
    </w:p>
    <w:p w14:paraId="50DD9B89" w14:textId="77777777" w:rsidR="00357ED7" w:rsidRPr="00E9087A" w:rsidRDefault="00357ED7" w:rsidP="00357ED7">
      <w:pPr>
        <w:jc w:val="both"/>
        <w:outlineLvl w:val="2"/>
        <w:rPr>
          <w:rFonts w:ascii="Tahoma" w:hAnsi="Tahoma" w:cs="Tahoma"/>
          <w:sz w:val="22"/>
          <w:szCs w:val="22"/>
          <w:lang w:eastAsia="lt-LT"/>
        </w:rPr>
      </w:pPr>
    </w:p>
    <w:sectPr w:rsidR="00357ED7" w:rsidRPr="00E9087A" w:rsidSect="00866997">
      <w:headerReference w:type="default" r:id="rId5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153E3" w14:textId="77777777" w:rsidR="007F7194" w:rsidRDefault="007F7194" w:rsidP="00DD3A79">
      <w:r>
        <w:separator/>
      </w:r>
    </w:p>
  </w:endnote>
  <w:endnote w:type="continuationSeparator" w:id="0">
    <w:p w14:paraId="262F6AEB" w14:textId="77777777" w:rsidR="007F7194" w:rsidRDefault="007F7194" w:rsidP="00DD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5C843" w14:textId="77777777" w:rsidR="007F7194" w:rsidRDefault="007F7194" w:rsidP="00DD3A79">
      <w:r>
        <w:separator/>
      </w:r>
    </w:p>
  </w:footnote>
  <w:footnote w:type="continuationSeparator" w:id="0">
    <w:p w14:paraId="1812C82F" w14:textId="77777777" w:rsidR="007F7194" w:rsidRDefault="007F7194" w:rsidP="00DD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741075C" w14:textId="1278F364" w:rsidR="00B21468" w:rsidRPr="00F350AC" w:rsidRDefault="00B2146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0773B">
          <w:rPr>
            <w:rFonts w:cs="Tahoma"/>
            <w:bCs/>
            <w:noProof/>
          </w:rPr>
          <w:t>7</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0773B">
          <w:rPr>
            <w:rFonts w:cs="Tahoma"/>
            <w:bCs/>
            <w:noProof/>
          </w:rPr>
          <w:t>7</w:t>
        </w:r>
        <w:r w:rsidRPr="00F350AC">
          <w:rPr>
            <w:rFonts w:cs="Tahoma"/>
            <w:bCs/>
          </w:rPr>
          <w:fldChar w:fldCharType="end"/>
        </w:r>
      </w:p>
    </w:sdtContent>
  </w:sdt>
  <w:p w14:paraId="74C431C8" w14:textId="77777777" w:rsidR="00B21468" w:rsidRPr="00F350AC" w:rsidRDefault="00B2146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C01C2"/>
    <w:multiLevelType w:val="multilevel"/>
    <w:tmpl w:val="6140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3A1ACE"/>
    <w:multiLevelType w:val="multilevel"/>
    <w:tmpl w:val="12965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58298F"/>
    <w:multiLevelType w:val="multilevel"/>
    <w:tmpl w:val="F0687E3C"/>
    <w:lvl w:ilvl="0">
      <w:start w:val="1"/>
      <w:numFmt w:val="decimal"/>
      <w:lvlText w:val="%1."/>
      <w:lvlJc w:val="left"/>
      <w:pPr>
        <w:ind w:left="720" w:hanging="360"/>
      </w:pPr>
      <w:rPr>
        <w:rFonts w:hint="default"/>
        <w:b w:val="0"/>
        <w:color w:val="auto"/>
      </w:rPr>
    </w:lvl>
    <w:lvl w:ilvl="1">
      <w:start w:val="1"/>
      <w:numFmt w:val="decimal"/>
      <w:isLgl/>
      <w:lvlText w:val="%1.%2."/>
      <w:lvlJc w:val="left"/>
      <w:pPr>
        <w:ind w:left="1571" w:hanging="720"/>
      </w:pPr>
      <w:rPr>
        <w:rFonts w:hint="default"/>
        <w:b w:val="0"/>
        <w:color w:val="auto"/>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3" w15:restartNumberingAfterBreak="0">
    <w:nsid w:val="381E272D"/>
    <w:multiLevelType w:val="multilevel"/>
    <w:tmpl w:val="F0687E3C"/>
    <w:lvl w:ilvl="0">
      <w:start w:val="1"/>
      <w:numFmt w:val="decimal"/>
      <w:lvlText w:val="%1."/>
      <w:lvlJc w:val="left"/>
      <w:pPr>
        <w:ind w:left="2062" w:hanging="360"/>
      </w:pPr>
      <w:rPr>
        <w:rFonts w:hint="default"/>
        <w:b w:val="0"/>
        <w:color w:val="auto"/>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4" w15:restartNumberingAfterBreak="0">
    <w:nsid w:val="43BB182B"/>
    <w:multiLevelType w:val="multilevel"/>
    <w:tmpl w:val="E75C740E"/>
    <w:lvl w:ilvl="0">
      <w:start w:val="1"/>
      <w:numFmt w:val="decimal"/>
      <w:lvlText w:val="%1."/>
      <w:lvlJc w:val="left"/>
      <w:pPr>
        <w:ind w:left="4188" w:hanging="360"/>
      </w:pPr>
      <w:rPr>
        <w:rFonts w:ascii="Tahoma" w:hAnsi="Tahoma" w:cs="Tahoma" w:hint="default"/>
        <w:b w:val="0"/>
        <w:sz w:val="22"/>
        <w:szCs w:val="22"/>
      </w:rPr>
    </w:lvl>
    <w:lvl w:ilvl="1">
      <w:start w:val="1"/>
      <w:numFmt w:val="decimal"/>
      <w:lvlText w:val="%1.%2."/>
      <w:lvlJc w:val="left"/>
      <w:pPr>
        <w:ind w:left="156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8013E8"/>
    <w:multiLevelType w:val="multilevel"/>
    <w:tmpl w:val="F0687E3C"/>
    <w:lvl w:ilvl="0">
      <w:start w:val="1"/>
      <w:numFmt w:val="decimal"/>
      <w:lvlText w:val="%1."/>
      <w:lvlJc w:val="left"/>
      <w:pPr>
        <w:ind w:left="720" w:hanging="360"/>
      </w:pPr>
      <w:rPr>
        <w:rFonts w:hint="default"/>
        <w:b w:val="0"/>
        <w:color w:val="auto"/>
      </w:rPr>
    </w:lvl>
    <w:lvl w:ilvl="1">
      <w:start w:val="1"/>
      <w:numFmt w:val="decimal"/>
      <w:isLgl/>
      <w:lvlText w:val="%1.%2."/>
      <w:lvlJc w:val="left"/>
      <w:pPr>
        <w:ind w:left="1571" w:hanging="720"/>
      </w:pPr>
      <w:rPr>
        <w:rFonts w:hint="default"/>
        <w:b w:val="0"/>
        <w:color w:val="auto"/>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6" w15:restartNumberingAfterBreak="0">
    <w:nsid w:val="47914A4E"/>
    <w:multiLevelType w:val="multilevel"/>
    <w:tmpl w:val="F0687E3C"/>
    <w:lvl w:ilvl="0">
      <w:start w:val="1"/>
      <w:numFmt w:val="decimal"/>
      <w:lvlText w:val="%1."/>
      <w:lvlJc w:val="left"/>
      <w:pPr>
        <w:ind w:left="720" w:hanging="360"/>
      </w:pPr>
      <w:rPr>
        <w:rFonts w:hint="default"/>
        <w:b w:val="0"/>
        <w:color w:val="auto"/>
      </w:rPr>
    </w:lvl>
    <w:lvl w:ilvl="1">
      <w:start w:val="1"/>
      <w:numFmt w:val="decimal"/>
      <w:isLgl/>
      <w:lvlText w:val="%1.%2."/>
      <w:lvlJc w:val="left"/>
      <w:pPr>
        <w:ind w:left="1571" w:hanging="720"/>
      </w:pPr>
      <w:rPr>
        <w:rFonts w:hint="default"/>
        <w:b w:val="0"/>
        <w:color w:val="auto"/>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7" w15:restartNumberingAfterBreak="0">
    <w:nsid w:val="519F047A"/>
    <w:multiLevelType w:val="multilevel"/>
    <w:tmpl w:val="B4D8689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31674D"/>
    <w:multiLevelType w:val="multilevel"/>
    <w:tmpl w:val="F0687E3C"/>
    <w:lvl w:ilvl="0">
      <w:start w:val="1"/>
      <w:numFmt w:val="decimal"/>
      <w:lvlText w:val="%1."/>
      <w:lvlJc w:val="left"/>
      <w:pPr>
        <w:ind w:left="2062" w:hanging="360"/>
      </w:pPr>
      <w:rPr>
        <w:rFonts w:hint="default"/>
        <w:b w:val="0"/>
        <w:color w:val="auto"/>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9" w15:restartNumberingAfterBreak="0">
    <w:nsid w:val="6A0B0345"/>
    <w:multiLevelType w:val="multilevel"/>
    <w:tmpl w:val="F0687E3C"/>
    <w:lvl w:ilvl="0">
      <w:start w:val="1"/>
      <w:numFmt w:val="decimal"/>
      <w:lvlText w:val="%1."/>
      <w:lvlJc w:val="left"/>
      <w:pPr>
        <w:ind w:left="1211" w:hanging="360"/>
      </w:pPr>
      <w:rPr>
        <w:rFonts w:hint="default"/>
        <w:b w:val="0"/>
        <w:color w:val="auto"/>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10" w15:restartNumberingAfterBreak="0">
    <w:nsid w:val="6D0C2B4F"/>
    <w:multiLevelType w:val="multilevel"/>
    <w:tmpl w:val="F32C6652"/>
    <w:lvl w:ilvl="0">
      <w:start w:val="1"/>
      <w:numFmt w:val="decimal"/>
      <w:lvlText w:val="%1."/>
      <w:lvlJc w:val="left"/>
      <w:pPr>
        <w:tabs>
          <w:tab w:val="num" w:pos="1353"/>
        </w:tabs>
        <w:ind w:left="256" w:firstLine="737"/>
      </w:pPr>
      <w:rPr>
        <w:rFonts w:hint="default"/>
      </w:rPr>
    </w:lvl>
    <w:lvl w:ilvl="1">
      <w:start w:val="1"/>
      <w:numFmt w:val="decimal"/>
      <w:lvlText w:val="%2."/>
      <w:lvlJc w:val="left"/>
      <w:pPr>
        <w:tabs>
          <w:tab w:val="num" w:pos="1211"/>
        </w:tabs>
        <w:ind w:left="114" w:firstLine="737"/>
      </w:pPr>
      <w:rPr>
        <w:rFonts w:ascii="Tahoma" w:hAnsi="Tahoma" w:cs="Tahoma" w:hint="default"/>
        <w:color w:val="auto"/>
        <w:sz w:val="22"/>
        <w:szCs w:val="22"/>
      </w:rPr>
    </w:lvl>
    <w:lvl w:ilvl="2">
      <w:start w:val="1"/>
      <w:numFmt w:val="decimal"/>
      <w:lvlText w:val="30.%3."/>
      <w:lvlJc w:val="left"/>
      <w:pPr>
        <w:tabs>
          <w:tab w:val="num" w:pos="2138"/>
        </w:tabs>
        <w:ind w:left="681" w:firstLine="737"/>
      </w:pPr>
      <w:rPr>
        <w:rFonts w:hint="default"/>
      </w:rPr>
    </w:lvl>
    <w:lvl w:ilvl="3">
      <w:start w:val="1"/>
      <w:numFmt w:val="decimal"/>
      <w:lvlText w:val="%1.%2.%3.%4."/>
      <w:lvlJc w:val="left"/>
      <w:pPr>
        <w:tabs>
          <w:tab w:val="num" w:pos="1984"/>
        </w:tabs>
        <w:ind w:left="1984" w:hanging="648"/>
      </w:pPr>
      <w:rPr>
        <w:rFonts w:hint="default"/>
      </w:rPr>
    </w:lvl>
    <w:lvl w:ilvl="4">
      <w:start w:val="1"/>
      <w:numFmt w:val="decimal"/>
      <w:lvlText w:val="%1.%2.%3.%4.%5."/>
      <w:lvlJc w:val="left"/>
      <w:pPr>
        <w:tabs>
          <w:tab w:val="num" w:pos="2488"/>
        </w:tabs>
        <w:ind w:left="2488" w:hanging="792"/>
      </w:pPr>
      <w:rPr>
        <w:rFonts w:hint="default"/>
      </w:rPr>
    </w:lvl>
    <w:lvl w:ilvl="5">
      <w:start w:val="1"/>
      <w:numFmt w:val="decimal"/>
      <w:lvlText w:val="%1.%2.%3.%4.%5.%6."/>
      <w:lvlJc w:val="left"/>
      <w:pPr>
        <w:tabs>
          <w:tab w:val="num" w:pos="2992"/>
        </w:tabs>
        <w:ind w:left="2992" w:hanging="936"/>
      </w:pPr>
      <w:rPr>
        <w:rFonts w:hint="default"/>
      </w:rPr>
    </w:lvl>
    <w:lvl w:ilvl="6">
      <w:start w:val="1"/>
      <w:numFmt w:val="decimal"/>
      <w:lvlText w:val="%1.%2.%3.%4.%5.%6.%7."/>
      <w:lvlJc w:val="left"/>
      <w:pPr>
        <w:tabs>
          <w:tab w:val="num" w:pos="3496"/>
        </w:tabs>
        <w:ind w:left="3496" w:hanging="1080"/>
      </w:pPr>
      <w:rPr>
        <w:rFonts w:hint="default"/>
      </w:rPr>
    </w:lvl>
    <w:lvl w:ilvl="7">
      <w:start w:val="1"/>
      <w:numFmt w:val="decimal"/>
      <w:lvlText w:val="%1.%2.%3.%4.%5.%6.%7.%8."/>
      <w:lvlJc w:val="left"/>
      <w:pPr>
        <w:tabs>
          <w:tab w:val="num" w:pos="4000"/>
        </w:tabs>
        <w:ind w:left="4000" w:hanging="1224"/>
      </w:pPr>
      <w:rPr>
        <w:rFonts w:hint="default"/>
      </w:rPr>
    </w:lvl>
    <w:lvl w:ilvl="8">
      <w:start w:val="1"/>
      <w:numFmt w:val="decimal"/>
      <w:lvlText w:val="%1.%2.%3.%4.%5.%6.%7.%8.%9."/>
      <w:lvlJc w:val="left"/>
      <w:pPr>
        <w:tabs>
          <w:tab w:val="num" w:pos="4576"/>
        </w:tabs>
        <w:ind w:left="4576" w:hanging="1440"/>
      </w:pPr>
      <w:rPr>
        <w:rFonts w:hint="default"/>
      </w:rPr>
    </w:lvl>
  </w:abstractNum>
  <w:num w:numId="1" w16cid:durableId="117578331">
    <w:abstractNumId w:val="10"/>
  </w:num>
  <w:num w:numId="2" w16cid:durableId="1622565834">
    <w:abstractNumId w:val="9"/>
  </w:num>
  <w:num w:numId="3" w16cid:durableId="1584535724">
    <w:abstractNumId w:val="7"/>
  </w:num>
  <w:num w:numId="4" w16cid:durableId="1247497121">
    <w:abstractNumId w:val="5"/>
  </w:num>
  <w:num w:numId="5" w16cid:durableId="355158014">
    <w:abstractNumId w:val="6"/>
  </w:num>
  <w:num w:numId="6" w16cid:durableId="497768234">
    <w:abstractNumId w:val="2"/>
  </w:num>
  <w:num w:numId="7" w16cid:durableId="873999003">
    <w:abstractNumId w:val="3"/>
  </w:num>
  <w:num w:numId="8" w16cid:durableId="1160541681">
    <w:abstractNumId w:val="8"/>
  </w:num>
  <w:num w:numId="9" w16cid:durableId="925303213">
    <w:abstractNumId w:val="1"/>
  </w:num>
  <w:num w:numId="10" w16cid:durableId="2118794492">
    <w:abstractNumId w:val="4"/>
  </w:num>
  <w:num w:numId="11" w16cid:durableId="145024819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relija Bertašienė">
    <w15:presenceInfo w15:providerId="AD" w15:userId="S-1-5-21-1809588339-386270836-1542849698-436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1298"/>
  <w:hyphenationZone w:val="396"/>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390"/>
    <w:rsid w:val="000025E1"/>
    <w:rsid w:val="00002866"/>
    <w:rsid w:val="0000290E"/>
    <w:rsid w:val="00006312"/>
    <w:rsid w:val="000077C8"/>
    <w:rsid w:val="00012C76"/>
    <w:rsid w:val="00024C87"/>
    <w:rsid w:val="00025E6D"/>
    <w:rsid w:val="000478E2"/>
    <w:rsid w:val="00063FFD"/>
    <w:rsid w:val="000654E1"/>
    <w:rsid w:val="000730CA"/>
    <w:rsid w:val="00073EAC"/>
    <w:rsid w:val="00082A25"/>
    <w:rsid w:val="00085EB9"/>
    <w:rsid w:val="00092DEC"/>
    <w:rsid w:val="000A22FA"/>
    <w:rsid w:val="000B1C7C"/>
    <w:rsid w:val="000B5A53"/>
    <w:rsid w:val="000C6D57"/>
    <w:rsid w:val="000C7F57"/>
    <w:rsid w:val="000E0F88"/>
    <w:rsid w:val="000F0261"/>
    <w:rsid w:val="000F7344"/>
    <w:rsid w:val="00103DD7"/>
    <w:rsid w:val="00107185"/>
    <w:rsid w:val="00110AB0"/>
    <w:rsid w:val="00111EEA"/>
    <w:rsid w:val="001272A9"/>
    <w:rsid w:val="00130472"/>
    <w:rsid w:val="00133F42"/>
    <w:rsid w:val="001425F1"/>
    <w:rsid w:val="001439D1"/>
    <w:rsid w:val="001446D4"/>
    <w:rsid w:val="00161106"/>
    <w:rsid w:val="00166844"/>
    <w:rsid w:val="0017178C"/>
    <w:rsid w:val="00171BEC"/>
    <w:rsid w:val="00175452"/>
    <w:rsid w:val="00181B4A"/>
    <w:rsid w:val="0018242C"/>
    <w:rsid w:val="00183241"/>
    <w:rsid w:val="0018496A"/>
    <w:rsid w:val="001862B1"/>
    <w:rsid w:val="001B3646"/>
    <w:rsid w:val="001C2FFA"/>
    <w:rsid w:val="001C41F6"/>
    <w:rsid w:val="001C5199"/>
    <w:rsid w:val="001D5B2D"/>
    <w:rsid w:val="001D6D70"/>
    <w:rsid w:val="001E05C3"/>
    <w:rsid w:val="001F4090"/>
    <w:rsid w:val="002011F7"/>
    <w:rsid w:val="00203B7F"/>
    <w:rsid w:val="00214721"/>
    <w:rsid w:val="00217393"/>
    <w:rsid w:val="00222204"/>
    <w:rsid w:val="00232143"/>
    <w:rsid w:val="00247FF5"/>
    <w:rsid w:val="002522FD"/>
    <w:rsid w:val="002534D1"/>
    <w:rsid w:val="002608C9"/>
    <w:rsid w:val="00266872"/>
    <w:rsid w:val="002671D6"/>
    <w:rsid w:val="00270F76"/>
    <w:rsid w:val="00271EED"/>
    <w:rsid w:val="00272E5C"/>
    <w:rsid w:val="002804F7"/>
    <w:rsid w:val="00280C5F"/>
    <w:rsid w:val="00291121"/>
    <w:rsid w:val="0029335C"/>
    <w:rsid w:val="00294EF4"/>
    <w:rsid w:val="00295673"/>
    <w:rsid w:val="002A4F30"/>
    <w:rsid w:val="002A5C13"/>
    <w:rsid w:val="002A7375"/>
    <w:rsid w:val="002B2818"/>
    <w:rsid w:val="002B7F01"/>
    <w:rsid w:val="002D19E2"/>
    <w:rsid w:val="002E6C10"/>
    <w:rsid w:val="002F0E38"/>
    <w:rsid w:val="002F1C13"/>
    <w:rsid w:val="002F33F1"/>
    <w:rsid w:val="002F6B32"/>
    <w:rsid w:val="00300A34"/>
    <w:rsid w:val="003122BC"/>
    <w:rsid w:val="00324868"/>
    <w:rsid w:val="00326434"/>
    <w:rsid w:val="003337C7"/>
    <w:rsid w:val="00333BF0"/>
    <w:rsid w:val="003343E0"/>
    <w:rsid w:val="003346E4"/>
    <w:rsid w:val="003425B0"/>
    <w:rsid w:val="00347A0E"/>
    <w:rsid w:val="0035370C"/>
    <w:rsid w:val="00353BBC"/>
    <w:rsid w:val="00357ED7"/>
    <w:rsid w:val="00365AA6"/>
    <w:rsid w:val="00372907"/>
    <w:rsid w:val="003777E7"/>
    <w:rsid w:val="00385013"/>
    <w:rsid w:val="00396AFF"/>
    <w:rsid w:val="003A3E4A"/>
    <w:rsid w:val="003A6158"/>
    <w:rsid w:val="003A61CB"/>
    <w:rsid w:val="003B6D73"/>
    <w:rsid w:val="003B768C"/>
    <w:rsid w:val="003B7AF9"/>
    <w:rsid w:val="003D51C0"/>
    <w:rsid w:val="003E48E6"/>
    <w:rsid w:val="003E6C14"/>
    <w:rsid w:val="0040510E"/>
    <w:rsid w:val="00415A01"/>
    <w:rsid w:val="004306E9"/>
    <w:rsid w:val="00432699"/>
    <w:rsid w:val="00433B7F"/>
    <w:rsid w:val="00441762"/>
    <w:rsid w:val="004460BE"/>
    <w:rsid w:val="00454E14"/>
    <w:rsid w:val="00456F31"/>
    <w:rsid w:val="00462A98"/>
    <w:rsid w:val="00464184"/>
    <w:rsid w:val="00465127"/>
    <w:rsid w:val="00466889"/>
    <w:rsid w:val="00473C9B"/>
    <w:rsid w:val="004802B6"/>
    <w:rsid w:val="004923AF"/>
    <w:rsid w:val="004D56F6"/>
    <w:rsid w:val="004E102D"/>
    <w:rsid w:val="004E1190"/>
    <w:rsid w:val="004F2A0E"/>
    <w:rsid w:val="005022A2"/>
    <w:rsid w:val="005038FC"/>
    <w:rsid w:val="00504F6E"/>
    <w:rsid w:val="00511CAC"/>
    <w:rsid w:val="00511F94"/>
    <w:rsid w:val="00513B74"/>
    <w:rsid w:val="00514A86"/>
    <w:rsid w:val="00515108"/>
    <w:rsid w:val="005206C4"/>
    <w:rsid w:val="00523D58"/>
    <w:rsid w:val="00533C96"/>
    <w:rsid w:val="00541B12"/>
    <w:rsid w:val="00543073"/>
    <w:rsid w:val="00545EB7"/>
    <w:rsid w:val="0056479F"/>
    <w:rsid w:val="0057485D"/>
    <w:rsid w:val="0058214B"/>
    <w:rsid w:val="00584821"/>
    <w:rsid w:val="00593526"/>
    <w:rsid w:val="005B1179"/>
    <w:rsid w:val="005C31A5"/>
    <w:rsid w:val="005C79E1"/>
    <w:rsid w:val="005D69DE"/>
    <w:rsid w:val="005E1C4A"/>
    <w:rsid w:val="005E5AFA"/>
    <w:rsid w:val="005E6119"/>
    <w:rsid w:val="00603177"/>
    <w:rsid w:val="00611A9C"/>
    <w:rsid w:val="0062259F"/>
    <w:rsid w:val="00632569"/>
    <w:rsid w:val="00633E2A"/>
    <w:rsid w:val="00650DE6"/>
    <w:rsid w:val="0065126E"/>
    <w:rsid w:val="0065139C"/>
    <w:rsid w:val="00652E1D"/>
    <w:rsid w:val="00655556"/>
    <w:rsid w:val="006626D3"/>
    <w:rsid w:val="00670A55"/>
    <w:rsid w:val="00672D56"/>
    <w:rsid w:val="006742BE"/>
    <w:rsid w:val="0068531A"/>
    <w:rsid w:val="00685D21"/>
    <w:rsid w:val="00687DD7"/>
    <w:rsid w:val="00694D5C"/>
    <w:rsid w:val="00695F4E"/>
    <w:rsid w:val="006A2FF2"/>
    <w:rsid w:val="006A3B22"/>
    <w:rsid w:val="006B4304"/>
    <w:rsid w:val="006B58C2"/>
    <w:rsid w:val="006C1218"/>
    <w:rsid w:val="006D4BE6"/>
    <w:rsid w:val="006F0E99"/>
    <w:rsid w:val="006F0F4D"/>
    <w:rsid w:val="006F2574"/>
    <w:rsid w:val="00700AEE"/>
    <w:rsid w:val="00702C34"/>
    <w:rsid w:val="00702FA5"/>
    <w:rsid w:val="00711022"/>
    <w:rsid w:val="007224EA"/>
    <w:rsid w:val="0072554F"/>
    <w:rsid w:val="007358C9"/>
    <w:rsid w:val="00736EE2"/>
    <w:rsid w:val="007408CB"/>
    <w:rsid w:val="00750B9C"/>
    <w:rsid w:val="00756845"/>
    <w:rsid w:val="00764222"/>
    <w:rsid w:val="00766CC3"/>
    <w:rsid w:val="00766DAA"/>
    <w:rsid w:val="007753FE"/>
    <w:rsid w:val="007800D6"/>
    <w:rsid w:val="00794A07"/>
    <w:rsid w:val="0079560C"/>
    <w:rsid w:val="007A1E91"/>
    <w:rsid w:val="007A609A"/>
    <w:rsid w:val="007B04CD"/>
    <w:rsid w:val="007B45DA"/>
    <w:rsid w:val="007B4A6C"/>
    <w:rsid w:val="007B7248"/>
    <w:rsid w:val="007C26E8"/>
    <w:rsid w:val="007C37DA"/>
    <w:rsid w:val="007D0E24"/>
    <w:rsid w:val="007D400F"/>
    <w:rsid w:val="007E0B39"/>
    <w:rsid w:val="007E41D9"/>
    <w:rsid w:val="007F7194"/>
    <w:rsid w:val="00801B54"/>
    <w:rsid w:val="00803C0D"/>
    <w:rsid w:val="00806638"/>
    <w:rsid w:val="00813A39"/>
    <w:rsid w:val="008148DB"/>
    <w:rsid w:val="00823D66"/>
    <w:rsid w:val="00827A3B"/>
    <w:rsid w:val="008300E1"/>
    <w:rsid w:val="008435F7"/>
    <w:rsid w:val="00845390"/>
    <w:rsid w:val="008514B7"/>
    <w:rsid w:val="00855B42"/>
    <w:rsid w:val="0085638F"/>
    <w:rsid w:val="00856D61"/>
    <w:rsid w:val="00857F43"/>
    <w:rsid w:val="0086066F"/>
    <w:rsid w:val="0086627C"/>
    <w:rsid w:val="00866930"/>
    <w:rsid w:val="00866997"/>
    <w:rsid w:val="008765C9"/>
    <w:rsid w:val="0088719E"/>
    <w:rsid w:val="008931B5"/>
    <w:rsid w:val="00895D41"/>
    <w:rsid w:val="008A40ED"/>
    <w:rsid w:val="008B0858"/>
    <w:rsid w:val="008B3A34"/>
    <w:rsid w:val="008B59BA"/>
    <w:rsid w:val="008C097F"/>
    <w:rsid w:val="008C17E1"/>
    <w:rsid w:val="008C2A88"/>
    <w:rsid w:val="008E755F"/>
    <w:rsid w:val="008F4F8F"/>
    <w:rsid w:val="008F7874"/>
    <w:rsid w:val="00901224"/>
    <w:rsid w:val="00901CB3"/>
    <w:rsid w:val="00915289"/>
    <w:rsid w:val="00915E2F"/>
    <w:rsid w:val="009218F4"/>
    <w:rsid w:val="00924892"/>
    <w:rsid w:val="00925F26"/>
    <w:rsid w:val="00935255"/>
    <w:rsid w:val="00945261"/>
    <w:rsid w:val="00952050"/>
    <w:rsid w:val="0097639A"/>
    <w:rsid w:val="00977214"/>
    <w:rsid w:val="00983806"/>
    <w:rsid w:val="00984DFF"/>
    <w:rsid w:val="009928D8"/>
    <w:rsid w:val="009A15B8"/>
    <w:rsid w:val="009B2073"/>
    <w:rsid w:val="009B56B1"/>
    <w:rsid w:val="009D3F10"/>
    <w:rsid w:val="009D5143"/>
    <w:rsid w:val="009E0166"/>
    <w:rsid w:val="009E2189"/>
    <w:rsid w:val="009E2739"/>
    <w:rsid w:val="009E3D94"/>
    <w:rsid w:val="009E5300"/>
    <w:rsid w:val="009E77CF"/>
    <w:rsid w:val="009F140B"/>
    <w:rsid w:val="009F218F"/>
    <w:rsid w:val="00A03FFF"/>
    <w:rsid w:val="00A07DAF"/>
    <w:rsid w:val="00A16D0F"/>
    <w:rsid w:val="00A27995"/>
    <w:rsid w:val="00A35188"/>
    <w:rsid w:val="00A376F8"/>
    <w:rsid w:val="00A37B46"/>
    <w:rsid w:val="00A402AD"/>
    <w:rsid w:val="00A46888"/>
    <w:rsid w:val="00A52919"/>
    <w:rsid w:val="00A534EF"/>
    <w:rsid w:val="00A53C1B"/>
    <w:rsid w:val="00A6515E"/>
    <w:rsid w:val="00A743EE"/>
    <w:rsid w:val="00A84303"/>
    <w:rsid w:val="00A84834"/>
    <w:rsid w:val="00A87AB4"/>
    <w:rsid w:val="00A91979"/>
    <w:rsid w:val="00A97F2D"/>
    <w:rsid w:val="00AA1A54"/>
    <w:rsid w:val="00AA6AE0"/>
    <w:rsid w:val="00AB0DCF"/>
    <w:rsid w:val="00AB28FE"/>
    <w:rsid w:val="00AB57A3"/>
    <w:rsid w:val="00AC6776"/>
    <w:rsid w:val="00B0182F"/>
    <w:rsid w:val="00B048E3"/>
    <w:rsid w:val="00B05C5E"/>
    <w:rsid w:val="00B10A63"/>
    <w:rsid w:val="00B21468"/>
    <w:rsid w:val="00B214A9"/>
    <w:rsid w:val="00B23DFA"/>
    <w:rsid w:val="00B26EB8"/>
    <w:rsid w:val="00B3123F"/>
    <w:rsid w:val="00B32408"/>
    <w:rsid w:val="00B33BFA"/>
    <w:rsid w:val="00B33C3C"/>
    <w:rsid w:val="00B3461E"/>
    <w:rsid w:val="00B41A1E"/>
    <w:rsid w:val="00B460B8"/>
    <w:rsid w:val="00B52252"/>
    <w:rsid w:val="00B523B8"/>
    <w:rsid w:val="00B5307D"/>
    <w:rsid w:val="00B55232"/>
    <w:rsid w:val="00B620F5"/>
    <w:rsid w:val="00B626F3"/>
    <w:rsid w:val="00B6281B"/>
    <w:rsid w:val="00B66B60"/>
    <w:rsid w:val="00B7192F"/>
    <w:rsid w:val="00B75E22"/>
    <w:rsid w:val="00B75EFB"/>
    <w:rsid w:val="00B76466"/>
    <w:rsid w:val="00B7688A"/>
    <w:rsid w:val="00B776F7"/>
    <w:rsid w:val="00B810B5"/>
    <w:rsid w:val="00B85D18"/>
    <w:rsid w:val="00B92196"/>
    <w:rsid w:val="00B940A9"/>
    <w:rsid w:val="00B94A48"/>
    <w:rsid w:val="00BA407D"/>
    <w:rsid w:val="00BA45B5"/>
    <w:rsid w:val="00BB0357"/>
    <w:rsid w:val="00BB1BBB"/>
    <w:rsid w:val="00BB2AED"/>
    <w:rsid w:val="00BC0615"/>
    <w:rsid w:val="00BD0202"/>
    <w:rsid w:val="00BD0B5F"/>
    <w:rsid w:val="00BD6D2B"/>
    <w:rsid w:val="00BE4942"/>
    <w:rsid w:val="00BE5230"/>
    <w:rsid w:val="00BF089F"/>
    <w:rsid w:val="00BF1F38"/>
    <w:rsid w:val="00BF4938"/>
    <w:rsid w:val="00C05E64"/>
    <w:rsid w:val="00C17023"/>
    <w:rsid w:val="00C23926"/>
    <w:rsid w:val="00C247AF"/>
    <w:rsid w:val="00C2661D"/>
    <w:rsid w:val="00C31C02"/>
    <w:rsid w:val="00C31FFB"/>
    <w:rsid w:val="00C377DE"/>
    <w:rsid w:val="00C40780"/>
    <w:rsid w:val="00C40BA2"/>
    <w:rsid w:val="00C45303"/>
    <w:rsid w:val="00C504C9"/>
    <w:rsid w:val="00C5273D"/>
    <w:rsid w:val="00C52F19"/>
    <w:rsid w:val="00C54D5A"/>
    <w:rsid w:val="00C56E3D"/>
    <w:rsid w:val="00C6372C"/>
    <w:rsid w:val="00C65EEC"/>
    <w:rsid w:val="00C67BFF"/>
    <w:rsid w:val="00C70C9E"/>
    <w:rsid w:val="00C71894"/>
    <w:rsid w:val="00C7382E"/>
    <w:rsid w:val="00C7439A"/>
    <w:rsid w:val="00C8170B"/>
    <w:rsid w:val="00C82A65"/>
    <w:rsid w:val="00C83483"/>
    <w:rsid w:val="00C854A8"/>
    <w:rsid w:val="00C85E4D"/>
    <w:rsid w:val="00C94CE8"/>
    <w:rsid w:val="00CA0407"/>
    <w:rsid w:val="00CB0F8B"/>
    <w:rsid w:val="00CB4320"/>
    <w:rsid w:val="00CC09FB"/>
    <w:rsid w:val="00CC4AF2"/>
    <w:rsid w:val="00CD6C63"/>
    <w:rsid w:val="00CE6F35"/>
    <w:rsid w:val="00CF77B5"/>
    <w:rsid w:val="00D01E53"/>
    <w:rsid w:val="00D055CD"/>
    <w:rsid w:val="00D0773B"/>
    <w:rsid w:val="00D07EE8"/>
    <w:rsid w:val="00D23956"/>
    <w:rsid w:val="00D244A5"/>
    <w:rsid w:val="00D301D4"/>
    <w:rsid w:val="00D368BC"/>
    <w:rsid w:val="00D377BE"/>
    <w:rsid w:val="00D41516"/>
    <w:rsid w:val="00D41B11"/>
    <w:rsid w:val="00D41F7A"/>
    <w:rsid w:val="00D43BC8"/>
    <w:rsid w:val="00D558AD"/>
    <w:rsid w:val="00D64AF0"/>
    <w:rsid w:val="00D64CC4"/>
    <w:rsid w:val="00D72A0B"/>
    <w:rsid w:val="00D73C61"/>
    <w:rsid w:val="00D75751"/>
    <w:rsid w:val="00D834A7"/>
    <w:rsid w:val="00D8363A"/>
    <w:rsid w:val="00D83C79"/>
    <w:rsid w:val="00D92ADC"/>
    <w:rsid w:val="00D9763C"/>
    <w:rsid w:val="00DB3C3F"/>
    <w:rsid w:val="00DB4C06"/>
    <w:rsid w:val="00DC7649"/>
    <w:rsid w:val="00DD3356"/>
    <w:rsid w:val="00DD3A79"/>
    <w:rsid w:val="00DD535C"/>
    <w:rsid w:val="00DE1BFB"/>
    <w:rsid w:val="00DE3181"/>
    <w:rsid w:val="00DE5395"/>
    <w:rsid w:val="00E165F0"/>
    <w:rsid w:val="00E17744"/>
    <w:rsid w:val="00E17DDB"/>
    <w:rsid w:val="00E2307C"/>
    <w:rsid w:val="00E23E01"/>
    <w:rsid w:val="00E313FC"/>
    <w:rsid w:val="00E40581"/>
    <w:rsid w:val="00E41018"/>
    <w:rsid w:val="00E54FA7"/>
    <w:rsid w:val="00E61100"/>
    <w:rsid w:val="00E6639E"/>
    <w:rsid w:val="00E725AA"/>
    <w:rsid w:val="00E73DDE"/>
    <w:rsid w:val="00E75306"/>
    <w:rsid w:val="00E76A37"/>
    <w:rsid w:val="00E848F6"/>
    <w:rsid w:val="00E9087A"/>
    <w:rsid w:val="00E9570D"/>
    <w:rsid w:val="00E95A76"/>
    <w:rsid w:val="00EA0D12"/>
    <w:rsid w:val="00EA6E51"/>
    <w:rsid w:val="00EA6F05"/>
    <w:rsid w:val="00EB3869"/>
    <w:rsid w:val="00EC0758"/>
    <w:rsid w:val="00EC346B"/>
    <w:rsid w:val="00EE25B0"/>
    <w:rsid w:val="00EF0503"/>
    <w:rsid w:val="00EF716E"/>
    <w:rsid w:val="00F01861"/>
    <w:rsid w:val="00F02CC7"/>
    <w:rsid w:val="00F02F3D"/>
    <w:rsid w:val="00F10D4E"/>
    <w:rsid w:val="00F15FC8"/>
    <w:rsid w:val="00F34870"/>
    <w:rsid w:val="00F350AC"/>
    <w:rsid w:val="00F36351"/>
    <w:rsid w:val="00F41DFA"/>
    <w:rsid w:val="00F4366E"/>
    <w:rsid w:val="00F44757"/>
    <w:rsid w:val="00F51218"/>
    <w:rsid w:val="00F56E62"/>
    <w:rsid w:val="00F656B5"/>
    <w:rsid w:val="00FA2AA7"/>
    <w:rsid w:val="00FA54DF"/>
    <w:rsid w:val="00FB2D86"/>
    <w:rsid w:val="00FB2F2A"/>
    <w:rsid w:val="00FB4A15"/>
    <w:rsid w:val="00FB55D8"/>
    <w:rsid w:val="00FB5FCB"/>
    <w:rsid w:val="00FC4799"/>
    <w:rsid w:val="00FC6FD5"/>
    <w:rsid w:val="00FD1B3C"/>
    <w:rsid w:val="00FD4C23"/>
    <w:rsid w:val="00FD6980"/>
    <w:rsid w:val="00FE2871"/>
    <w:rsid w:val="00FE33FD"/>
    <w:rsid w:val="00FF1BD4"/>
    <w:rsid w:val="00FF3105"/>
    <w:rsid w:val="419F333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C8FCA2"/>
  <w15:chartTrackingRefBased/>
  <w15:docId w15:val="{762CDAE3-DB9E-439C-AE23-25E7A41F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390"/>
    <w:pPr>
      <w:spacing w:line="240" w:lineRule="auto"/>
      <w:ind w:firstLine="0"/>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9F218F"/>
    <w:pPr>
      <w:spacing w:before="100" w:beforeAutospacing="1" w:after="100" w:afterAutospacing="1"/>
      <w:outlineLvl w:val="0"/>
    </w:pPr>
    <w:rPr>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character" w:styleId="CommentReference">
    <w:name w:val="annotation reference"/>
    <w:uiPriority w:val="99"/>
    <w:semiHidden/>
    <w:rsid w:val="00845390"/>
    <w:rPr>
      <w:rFonts w:cs="Times New Roman"/>
      <w:sz w:val="16"/>
      <w:szCs w:val="16"/>
    </w:rPr>
  </w:style>
  <w:style w:type="paragraph" w:styleId="CommentText">
    <w:name w:val="annotation text"/>
    <w:basedOn w:val="Normal"/>
    <w:link w:val="CommentTextChar"/>
    <w:uiPriority w:val="99"/>
    <w:semiHidden/>
    <w:rsid w:val="00845390"/>
    <w:rPr>
      <w:sz w:val="20"/>
    </w:rPr>
  </w:style>
  <w:style w:type="character" w:customStyle="1" w:styleId="CommentTextChar">
    <w:name w:val="Comment Text Char"/>
    <w:basedOn w:val="DefaultParagraphFont"/>
    <w:link w:val="CommentText"/>
    <w:uiPriority w:val="99"/>
    <w:semiHidden/>
    <w:rsid w:val="0084539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453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390"/>
    <w:rPr>
      <w:rFonts w:ascii="Segoe UI" w:hAnsi="Segoe UI" w:cs="Segoe UI"/>
      <w:sz w:val="18"/>
      <w:szCs w:val="18"/>
    </w:rPr>
  </w:style>
  <w:style w:type="paragraph" w:styleId="ListParagraph">
    <w:name w:val="List Paragraph"/>
    <w:basedOn w:val="Normal"/>
    <w:uiPriority w:val="34"/>
    <w:qFormat/>
    <w:rsid w:val="00845390"/>
    <w:pPr>
      <w:ind w:left="720"/>
      <w:contextualSpacing/>
    </w:pPr>
  </w:style>
  <w:style w:type="character" w:styleId="Hyperlink">
    <w:name w:val="Hyperlink"/>
    <w:basedOn w:val="DefaultParagraphFont"/>
    <w:uiPriority w:val="99"/>
    <w:unhideWhenUsed/>
    <w:rsid w:val="00A52919"/>
    <w:rPr>
      <w:color w:val="0563C1" w:themeColor="hyperlink"/>
      <w:u w:val="single"/>
    </w:rPr>
  </w:style>
  <w:style w:type="character" w:customStyle="1" w:styleId="normaltextrun">
    <w:name w:val="normaltextrun"/>
    <w:basedOn w:val="DefaultParagraphFont"/>
    <w:rsid w:val="00A52919"/>
  </w:style>
  <w:style w:type="character" w:customStyle="1" w:styleId="eop">
    <w:name w:val="eop"/>
    <w:basedOn w:val="DefaultParagraphFont"/>
    <w:rsid w:val="00A52919"/>
  </w:style>
  <w:style w:type="paragraph" w:customStyle="1" w:styleId="paragraph">
    <w:name w:val="paragraph"/>
    <w:basedOn w:val="Normal"/>
    <w:rsid w:val="00A52919"/>
    <w:pPr>
      <w:spacing w:before="100" w:beforeAutospacing="1" w:after="100" w:afterAutospacing="1"/>
    </w:pPr>
    <w:rPr>
      <w:szCs w:val="24"/>
      <w:lang w:val="en-US"/>
    </w:rPr>
  </w:style>
  <w:style w:type="character" w:customStyle="1" w:styleId="spellingerror">
    <w:name w:val="spellingerror"/>
    <w:basedOn w:val="DefaultParagraphFont"/>
    <w:rsid w:val="00A52919"/>
  </w:style>
  <w:style w:type="character" w:styleId="FollowedHyperlink">
    <w:name w:val="FollowedHyperlink"/>
    <w:basedOn w:val="DefaultParagraphFont"/>
    <w:uiPriority w:val="99"/>
    <w:semiHidden/>
    <w:unhideWhenUsed/>
    <w:rsid w:val="00C40BA2"/>
    <w:rPr>
      <w:color w:val="954F72" w:themeColor="followedHyperlink"/>
      <w:u w:val="single"/>
    </w:rPr>
  </w:style>
  <w:style w:type="character" w:styleId="Strong">
    <w:name w:val="Strong"/>
    <w:basedOn w:val="DefaultParagraphFont"/>
    <w:uiPriority w:val="22"/>
    <w:qFormat/>
    <w:rsid w:val="009B2073"/>
    <w:rPr>
      <w:b/>
      <w:bCs/>
    </w:rPr>
  </w:style>
  <w:style w:type="character" w:customStyle="1" w:styleId="pre-line">
    <w:name w:val="pre-line"/>
    <w:basedOn w:val="DefaultParagraphFont"/>
    <w:rsid w:val="00BF089F"/>
  </w:style>
  <w:style w:type="character" w:customStyle="1" w:styleId="glossary-term">
    <w:name w:val="glossary-term"/>
    <w:basedOn w:val="DefaultParagraphFont"/>
    <w:rsid w:val="00BF089F"/>
  </w:style>
  <w:style w:type="paragraph" w:styleId="NormalWeb">
    <w:name w:val="Normal (Web)"/>
    <w:basedOn w:val="Normal"/>
    <w:uiPriority w:val="99"/>
    <w:unhideWhenUsed/>
    <w:rsid w:val="00270F76"/>
    <w:pPr>
      <w:spacing w:before="100" w:beforeAutospacing="1" w:after="100" w:afterAutospacing="1"/>
    </w:pPr>
    <w:rPr>
      <w:szCs w:val="24"/>
      <w:lang w:val="en-US"/>
    </w:rPr>
  </w:style>
  <w:style w:type="paragraph" w:styleId="CommentSubject">
    <w:name w:val="annotation subject"/>
    <w:basedOn w:val="CommentText"/>
    <w:next w:val="CommentText"/>
    <w:link w:val="CommentSubjectChar"/>
    <w:uiPriority w:val="99"/>
    <w:semiHidden/>
    <w:unhideWhenUsed/>
    <w:rsid w:val="00E848F6"/>
    <w:rPr>
      <w:b/>
      <w:bCs/>
    </w:rPr>
  </w:style>
  <w:style w:type="character" w:customStyle="1" w:styleId="CommentSubjectChar">
    <w:name w:val="Comment Subject Char"/>
    <w:basedOn w:val="CommentTextChar"/>
    <w:link w:val="CommentSubject"/>
    <w:uiPriority w:val="99"/>
    <w:semiHidden/>
    <w:rsid w:val="00E848F6"/>
    <w:rPr>
      <w:rFonts w:ascii="Times New Roman" w:eastAsia="Times New Roman" w:hAnsi="Times New Roman" w:cs="Times New Roman"/>
      <w:b/>
      <w:bCs/>
      <w:sz w:val="20"/>
      <w:szCs w:val="20"/>
    </w:rPr>
  </w:style>
  <w:style w:type="paragraph" w:customStyle="1" w:styleId="Default">
    <w:name w:val="Default"/>
    <w:rsid w:val="00E6639E"/>
    <w:pPr>
      <w:autoSpaceDE w:val="0"/>
      <w:autoSpaceDN w:val="0"/>
      <w:adjustRightInd w:val="0"/>
      <w:spacing w:line="240" w:lineRule="auto"/>
      <w:ind w:firstLine="0"/>
    </w:pPr>
    <w:rPr>
      <w:rFonts w:ascii="Times New Roman" w:hAnsi="Times New Roman" w:cs="Times New Roman"/>
      <w:color w:val="000000"/>
      <w:sz w:val="24"/>
      <w:szCs w:val="24"/>
    </w:rPr>
  </w:style>
  <w:style w:type="paragraph" w:styleId="Revision">
    <w:name w:val="Revision"/>
    <w:hidden/>
    <w:uiPriority w:val="99"/>
    <w:semiHidden/>
    <w:rsid w:val="002011F7"/>
    <w:pPr>
      <w:spacing w:line="240" w:lineRule="auto"/>
      <w:ind w:firstLine="0"/>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9F218F"/>
    <w:rPr>
      <w:rFonts w:ascii="Times New Roman" w:eastAsia="Times New Roman" w:hAnsi="Times New Roman" w:cs="Times New Roman"/>
      <w:b/>
      <w:bCs/>
      <w:kern w:val="36"/>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38273">
      <w:bodyDiv w:val="1"/>
      <w:marLeft w:val="0"/>
      <w:marRight w:val="0"/>
      <w:marTop w:val="0"/>
      <w:marBottom w:val="0"/>
      <w:divBdr>
        <w:top w:val="none" w:sz="0" w:space="0" w:color="auto"/>
        <w:left w:val="none" w:sz="0" w:space="0" w:color="auto"/>
        <w:bottom w:val="none" w:sz="0" w:space="0" w:color="auto"/>
        <w:right w:val="none" w:sz="0" w:space="0" w:color="auto"/>
      </w:divBdr>
    </w:div>
    <w:div w:id="160001575">
      <w:bodyDiv w:val="1"/>
      <w:marLeft w:val="0"/>
      <w:marRight w:val="0"/>
      <w:marTop w:val="0"/>
      <w:marBottom w:val="0"/>
      <w:divBdr>
        <w:top w:val="none" w:sz="0" w:space="0" w:color="auto"/>
        <w:left w:val="none" w:sz="0" w:space="0" w:color="auto"/>
        <w:bottom w:val="none" w:sz="0" w:space="0" w:color="auto"/>
        <w:right w:val="none" w:sz="0" w:space="0" w:color="auto"/>
      </w:divBdr>
    </w:div>
    <w:div w:id="325059034">
      <w:bodyDiv w:val="1"/>
      <w:marLeft w:val="0"/>
      <w:marRight w:val="0"/>
      <w:marTop w:val="0"/>
      <w:marBottom w:val="0"/>
      <w:divBdr>
        <w:top w:val="none" w:sz="0" w:space="0" w:color="auto"/>
        <w:left w:val="none" w:sz="0" w:space="0" w:color="auto"/>
        <w:bottom w:val="none" w:sz="0" w:space="0" w:color="auto"/>
        <w:right w:val="none" w:sz="0" w:space="0" w:color="auto"/>
      </w:divBdr>
    </w:div>
    <w:div w:id="612712259">
      <w:bodyDiv w:val="1"/>
      <w:marLeft w:val="0"/>
      <w:marRight w:val="0"/>
      <w:marTop w:val="0"/>
      <w:marBottom w:val="0"/>
      <w:divBdr>
        <w:top w:val="none" w:sz="0" w:space="0" w:color="auto"/>
        <w:left w:val="none" w:sz="0" w:space="0" w:color="auto"/>
        <w:bottom w:val="none" w:sz="0" w:space="0" w:color="auto"/>
        <w:right w:val="none" w:sz="0" w:space="0" w:color="auto"/>
      </w:divBdr>
    </w:div>
    <w:div w:id="822234621">
      <w:bodyDiv w:val="1"/>
      <w:marLeft w:val="0"/>
      <w:marRight w:val="0"/>
      <w:marTop w:val="0"/>
      <w:marBottom w:val="0"/>
      <w:divBdr>
        <w:top w:val="none" w:sz="0" w:space="0" w:color="auto"/>
        <w:left w:val="none" w:sz="0" w:space="0" w:color="auto"/>
        <w:bottom w:val="none" w:sz="0" w:space="0" w:color="auto"/>
        <w:right w:val="none" w:sz="0" w:space="0" w:color="auto"/>
      </w:divBdr>
    </w:div>
    <w:div w:id="1010259784">
      <w:bodyDiv w:val="1"/>
      <w:marLeft w:val="0"/>
      <w:marRight w:val="0"/>
      <w:marTop w:val="0"/>
      <w:marBottom w:val="0"/>
      <w:divBdr>
        <w:top w:val="none" w:sz="0" w:space="0" w:color="auto"/>
        <w:left w:val="none" w:sz="0" w:space="0" w:color="auto"/>
        <w:bottom w:val="none" w:sz="0" w:space="0" w:color="auto"/>
        <w:right w:val="none" w:sz="0" w:space="0" w:color="auto"/>
      </w:divBdr>
    </w:div>
    <w:div w:id="1175220879">
      <w:bodyDiv w:val="1"/>
      <w:marLeft w:val="0"/>
      <w:marRight w:val="0"/>
      <w:marTop w:val="0"/>
      <w:marBottom w:val="0"/>
      <w:divBdr>
        <w:top w:val="none" w:sz="0" w:space="0" w:color="auto"/>
        <w:left w:val="none" w:sz="0" w:space="0" w:color="auto"/>
        <w:bottom w:val="none" w:sz="0" w:space="0" w:color="auto"/>
        <w:right w:val="none" w:sz="0" w:space="0" w:color="auto"/>
      </w:divBdr>
      <w:divsChild>
        <w:div w:id="506990955">
          <w:marLeft w:val="0"/>
          <w:marRight w:val="0"/>
          <w:marTop w:val="0"/>
          <w:marBottom w:val="0"/>
          <w:divBdr>
            <w:top w:val="none" w:sz="0" w:space="0" w:color="auto"/>
            <w:left w:val="none" w:sz="0" w:space="0" w:color="auto"/>
            <w:bottom w:val="none" w:sz="0" w:space="0" w:color="auto"/>
            <w:right w:val="none" w:sz="0" w:space="0" w:color="auto"/>
          </w:divBdr>
        </w:div>
      </w:divsChild>
    </w:div>
    <w:div w:id="1293974445">
      <w:bodyDiv w:val="1"/>
      <w:marLeft w:val="0"/>
      <w:marRight w:val="0"/>
      <w:marTop w:val="0"/>
      <w:marBottom w:val="0"/>
      <w:divBdr>
        <w:top w:val="none" w:sz="0" w:space="0" w:color="auto"/>
        <w:left w:val="none" w:sz="0" w:space="0" w:color="auto"/>
        <w:bottom w:val="none" w:sz="0" w:space="0" w:color="auto"/>
        <w:right w:val="none" w:sz="0" w:space="0" w:color="auto"/>
      </w:divBdr>
      <w:divsChild>
        <w:div w:id="775636965">
          <w:marLeft w:val="0"/>
          <w:marRight w:val="0"/>
          <w:marTop w:val="0"/>
          <w:marBottom w:val="0"/>
          <w:divBdr>
            <w:top w:val="none" w:sz="0" w:space="0" w:color="auto"/>
            <w:left w:val="none" w:sz="0" w:space="0" w:color="auto"/>
            <w:bottom w:val="none" w:sz="0" w:space="0" w:color="auto"/>
            <w:right w:val="none" w:sz="0" w:space="0" w:color="auto"/>
          </w:divBdr>
        </w:div>
        <w:div w:id="774982660">
          <w:marLeft w:val="0"/>
          <w:marRight w:val="0"/>
          <w:marTop w:val="0"/>
          <w:marBottom w:val="0"/>
          <w:divBdr>
            <w:top w:val="none" w:sz="0" w:space="0" w:color="auto"/>
            <w:left w:val="none" w:sz="0" w:space="0" w:color="auto"/>
            <w:bottom w:val="none" w:sz="0" w:space="0" w:color="auto"/>
            <w:right w:val="none" w:sz="0" w:space="0" w:color="auto"/>
          </w:divBdr>
        </w:div>
      </w:divsChild>
    </w:div>
    <w:div w:id="1520777144">
      <w:bodyDiv w:val="1"/>
      <w:marLeft w:val="0"/>
      <w:marRight w:val="0"/>
      <w:marTop w:val="0"/>
      <w:marBottom w:val="0"/>
      <w:divBdr>
        <w:top w:val="none" w:sz="0" w:space="0" w:color="auto"/>
        <w:left w:val="none" w:sz="0" w:space="0" w:color="auto"/>
        <w:bottom w:val="none" w:sz="0" w:space="0" w:color="auto"/>
        <w:right w:val="none" w:sz="0" w:space="0" w:color="auto"/>
      </w:divBdr>
      <w:divsChild>
        <w:div w:id="187371882">
          <w:marLeft w:val="0"/>
          <w:marRight w:val="0"/>
          <w:marTop w:val="0"/>
          <w:marBottom w:val="0"/>
          <w:divBdr>
            <w:top w:val="none" w:sz="0" w:space="0" w:color="auto"/>
            <w:left w:val="none" w:sz="0" w:space="0" w:color="auto"/>
            <w:bottom w:val="none" w:sz="0" w:space="0" w:color="auto"/>
            <w:right w:val="none" w:sz="0" w:space="0" w:color="auto"/>
          </w:divBdr>
        </w:div>
        <w:div w:id="1396051816">
          <w:marLeft w:val="0"/>
          <w:marRight w:val="0"/>
          <w:marTop w:val="0"/>
          <w:marBottom w:val="0"/>
          <w:divBdr>
            <w:top w:val="none" w:sz="0" w:space="0" w:color="auto"/>
            <w:left w:val="none" w:sz="0" w:space="0" w:color="auto"/>
            <w:bottom w:val="none" w:sz="0" w:space="0" w:color="auto"/>
            <w:right w:val="none" w:sz="0" w:space="0" w:color="auto"/>
          </w:divBdr>
          <w:divsChild>
            <w:div w:id="479464933">
              <w:marLeft w:val="0"/>
              <w:marRight w:val="0"/>
              <w:marTop w:val="0"/>
              <w:marBottom w:val="0"/>
              <w:divBdr>
                <w:top w:val="none" w:sz="0" w:space="0" w:color="auto"/>
                <w:left w:val="none" w:sz="0" w:space="0" w:color="auto"/>
                <w:bottom w:val="none" w:sz="0" w:space="0" w:color="auto"/>
                <w:right w:val="none" w:sz="0" w:space="0" w:color="auto"/>
              </w:divBdr>
            </w:div>
            <w:div w:id="349262100">
              <w:marLeft w:val="0"/>
              <w:marRight w:val="0"/>
              <w:marTop w:val="0"/>
              <w:marBottom w:val="0"/>
              <w:divBdr>
                <w:top w:val="none" w:sz="0" w:space="0" w:color="auto"/>
                <w:left w:val="none" w:sz="0" w:space="0" w:color="auto"/>
                <w:bottom w:val="none" w:sz="0" w:space="0" w:color="auto"/>
                <w:right w:val="none" w:sz="0" w:space="0" w:color="auto"/>
              </w:divBdr>
            </w:div>
            <w:div w:id="430900170">
              <w:marLeft w:val="0"/>
              <w:marRight w:val="0"/>
              <w:marTop w:val="0"/>
              <w:marBottom w:val="0"/>
              <w:divBdr>
                <w:top w:val="none" w:sz="0" w:space="0" w:color="auto"/>
                <w:left w:val="none" w:sz="0" w:space="0" w:color="auto"/>
                <w:bottom w:val="none" w:sz="0" w:space="0" w:color="auto"/>
                <w:right w:val="none" w:sz="0" w:space="0" w:color="auto"/>
              </w:divBdr>
            </w:div>
          </w:divsChild>
        </w:div>
        <w:div w:id="182673878">
          <w:marLeft w:val="0"/>
          <w:marRight w:val="0"/>
          <w:marTop w:val="0"/>
          <w:marBottom w:val="0"/>
          <w:divBdr>
            <w:top w:val="none" w:sz="0" w:space="0" w:color="auto"/>
            <w:left w:val="none" w:sz="0" w:space="0" w:color="auto"/>
            <w:bottom w:val="none" w:sz="0" w:space="0" w:color="auto"/>
            <w:right w:val="none" w:sz="0" w:space="0" w:color="auto"/>
          </w:divBdr>
        </w:div>
        <w:div w:id="1848783337">
          <w:marLeft w:val="0"/>
          <w:marRight w:val="0"/>
          <w:marTop w:val="0"/>
          <w:marBottom w:val="0"/>
          <w:divBdr>
            <w:top w:val="none" w:sz="0" w:space="0" w:color="auto"/>
            <w:left w:val="none" w:sz="0" w:space="0" w:color="auto"/>
            <w:bottom w:val="none" w:sz="0" w:space="0" w:color="auto"/>
            <w:right w:val="none" w:sz="0" w:space="0" w:color="auto"/>
          </w:divBdr>
        </w:div>
        <w:div w:id="1615937156">
          <w:marLeft w:val="0"/>
          <w:marRight w:val="0"/>
          <w:marTop w:val="0"/>
          <w:marBottom w:val="0"/>
          <w:divBdr>
            <w:top w:val="none" w:sz="0" w:space="0" w:color="auto"/>
            <w:left w:val="none" w:sz="0" w:space="0" w:color="auto"/>
            <w:bottom w:val="none" w:sz="0" w:space="0" w:color="auto"/>
            <w:right w:val="none" w:sz="0" w:space="0" w:color="auto"/>
          </w:divBdr>
        </w:div>
      </w:divsChild>
    </w:div>
    <w:div w:id="1655452249">
      <w:bodyDiv w:val="1"/>
      <w:marLeft w:val="0"/>
      <w:marRight w:val="0"/>
      <w:marTop w:val="0"/>
      <w:marBottom w:val="0"/>
      <w:divBdr>
        <w:top w:val="none" w:sz="0" w:space="0" w:color="auto"/>
        <w:left w:val="none" w:sz="0" w:space="0" w:color="auto"/>
        <w:bottom w:val="none" w:sz="0" w:space="0" w:color="auto"/>
        <w:right w:val="none" w:sz="0" w:space="0" w:color="auto"/>
      </w:divBdr>
    </w:div>
    <w:div w:id="1687826319">
      <w:bodyDiv w:val="1"/>
      <w:marLeft w:val="0"/>
      <w:marRight w:val="0"/>
      <w:marTop w:val="0"/>
      <w:marBottom w:val="0"/>
      <w:divBdr>
        <w:top w:val="none" w:sz="0" w:space="0" w:color="auto"/>
        <w:left w:val="none" w:sz="0" w:space="0" w:color="auto"/>
        <w:bottom w:val="none" w:sz="0" w:space="0" w:color="auto"/>
        <w:right w:val="none" w:sz="0" w:space="0" w:color="auto"/>
      </w:divBdr>
      <w:divsChild>
        <w:div w:id="764837055">
          <w:marLeft w:val="0"/>
          <w:marRight w:val="0"/>
          <w:marTop w:val="0"/>
          <w:marBottom w:val="0"/>
          <w:divBdr>
            <w:top w:val="none" w:sz="0" w:space="0" w:color="auto"/>
            <w:left w:val="none" w:sz="0" w:space="0" w:color="auto"/>
            <w:bottom w:val="none" w:sz="0" w:space="0" w:color="auto"/>
            <w:right w:val="none" w:sz="0" w:space="0" w:color="auto"/>
          </w:divBdr>
        </w:div>
        <w:div w:id="824082185">
          <w:marLeft w:val="0"/>
          <w:marRight w:val="0"/>
          <w:marTop w:val="0"/>
          <w:marBottom w:val="0"/>
          <w:divBdr>
            <w:top w:val="none" w:sz="0" w:space="0" w:color="auto"/>
            <w:left w:val="none" w:sz="0" w:space="0" w:color="auto"/>
            <w:bottom w:val="none" w:sz="0" w:space="0" w:color="auto"/>
            <w:right w:val="none" w:sz="0" w:space="0" w:color="auto"/>
          </w:divBdr>
        </w:div>
        <w:div w:id="945582531">
          <w:marLeft w:val="0"/>
          <w:marRight w:val="0"/>
          <w:marTop w:val="0"/>
          <w:marBottom w:val="0"/>
          <w:divBdr>
            <w:top w:val="none" w:sz="0" w:space="0" w:color="auto"/>
            <w:left w:val="none" w:sz="0" w:space="0" w:color="auto"/>
            <w:bottom w:val="none" w:sz="0" w:space="0" w:color="auto"/>
            <w:right w:val="none" w:sz="0" w:space="0" w:color="auto"/>
          </w:divBdr>
        </w:div>
        <w:div w:id="1542278843">
          <w:marLeft w:val="0"/>
          <w:marRight w:val="0"/>
          <w:marTop w:val="0"/>
          <w:marBottom w:val="0"/>
          <w:divBdr>
            <w:top w:val="none" w:sz="0" w:space="0" w:color="auto"/>
            <w:left w:val="none" w:sz="0" w:space="0" w:color="auto"/>
            <w:bottom w:val="none" w:sz="0" w:space="0" w:color="auto"/>
            <w:right w:val="none" w:sz="0" w:space="0" w:color="auto"/>
          </w:divBdr>
        </w:div>
        <w:div w:id="1704011844">
          <w:marLeft w:val="0"/>
          <w:marRight w:val="0"/>
          <w:marTop w:val="0"/>
          <w:marBottom w:val="0"/>
          <w:divBdr>
            <w:top w:val="none" w:sz="0" w:space="0" w:color="auto"/>
            <w:left w:val="none" w:sz="0" w:space="0" w:color="auto"/>
            <w:bottom w:val="none" w:sz="0" w:space="0" w:color="auto"/>
            <w:right w:val="none" w:sz="0" w:space="0" w:color="auto"/>
          </w:divBdr>
        </w:div>
        <w:div w:id="1989556903">
          <w:marLeft w:val="0"/>
          <w:marRight w:val="0"/>
          <w:marTop w:val="0"/>
          <w:marBottom w:val="0"/>
          <w:divBdr>
            <w:top w:val="none" w:sz="0" w:space="0" w:color="auto"/>
            <w:left w:val="none" w:sz="0" w:space="0" w:color="auto"/>
            <w:bottom w:val="none" w:sz="0" w:space="0" w:color="auto"/>
            <w:right w:val="none" w:sz="0" w:space="0" w:color="auto"/>
          </w:divBdr>
        </w:div>
      </w:divsChild>
    </w:div>
    <w:div w:id="1808861276">
      <w:bodyDiv w:val="1"/>
      <w:marLeft w:val="0"/>
      <w:marRight w:val="0"/>
      <w:marTop w:val="0"/>
      <w:marBottom w:val="0"/>
      <w:divBdr>
        <w:top w:val="none" w:sz="0" w:space="0" w:color="auto"/>
        <w:left w:val="none" w:sz="0" w:space="0" w:color="auto"/>
        <w:bottom w:val="none" w:sz="0" w:space="0" w:color="auto"/>
        <w:right w:val="none" w:sz="0" w:space="0" w:color="auto"/>
      </w:divBdr>
    </w:div>
    <w:div w:id="1833249804">
      <w:bodyDiv w:val="1"/>
      <w:marLeft w:val="0"/>
      <w:marRight w:val="0"/>
      <w:marTop w:val="0"/>
      <w:marBottom w:val="0"/>
      <w:divBdr>
        <w:top w:val="none" w:sz="0" w:space="0" w:color="auto"/>
        <w:left w:val="none" w:sz="0" w:space="0" w:color="auto"/>
        <w:bottom w:val="none" w:sz="0" w:space="0" w:color="auto"/>
        <w:right w:val="none" w:sz="0" w:space="0" w:color="auto"/>
      </w:divBdr>
    </w:div>
    <w:div w:id="1864829740">
      <w:bodyDiv w:val="1"/>
      <w:marLeft w:val="0"/>
      <w:marRight w:val="0"/>
      <w:marTop w:val="0"/>
      <w:marBottom w:val="0"/>
      <w:divBdr>
        <w:top w:val="none" w:sz="0" w:space="0" w:color="auto"/>
        <w:left w:val="none" w:sz="0" w:space="0" w:color="auto"/>
        <w:bottom w:val="none" w:sz="0" w:space="0" w:color="auto"/>
        <w:right w:val="none" w:sz="0" w:space="0" w:color="auto"/>
      </w:divBdr>
    </w:div>
    <w:div w:id="1880315190">
      <w:bodyDiv w:val="1"/>
      <w:marLeft w:val="0"/>
      <w:marRight w:val="0"/>
      <w:marTop w:val="0"/>
      <w:marBottom w:val="0"/>
      <w:divBdr>
        <w:top w:val="none" w:sz="0" w:space="0" w:color="auto"/>
        <w:left w:val="none" w:sz="0" w:space="0" w:color="auto"/>
        <w:bottom w:val="none" w:sz="0" w:space="0" w:color="auto"/>
        <w:right w:val="none" w:sz="0" w:space="0" w:color="auto"/>
      </w:divBdr>
    </w:div>
    <w:div w:id="1928999907">
      <w:bodyDiv w:val="1"/>
      <w:marLeft w:val="0"/>
      <w:marRight w:val="0"/>
      <w:marTop w:val="0"/>
      <w:marBottom w:val="0"/>
      <w:divBdr>
        <w:top w:val="none" w:sz="0" w:space="0" w:color="auto"/>
        <w:left w:val="none" w:sz="0" w:space="0" w:color="auto"/>
        <w:bottom w:val="none" w:sz="0" w:space="0" w:color="auto"/>
        <w:right w:val="none" w:sz="0" w:space="0" w:color="auto"/>
      </w:divBdr>
    </w:div>
    <w:div w:id="1992588291">
      <w:bodyDiv w:val="1"/>
      <w:marLeft w:val="0"/>
      <w:marRight w:val="0"/>
      <w:marTop w:val="0"/>
      <w:marBottom w:val="0"/>
      <w:divBdr>
        <w:top w:val="none" w:sz="0" w:space="0" w:color="auto"/>
        <w:left w:val="none" w:sz="0" w:space="0" w:color="auto"/>
        <w:bottom w:val="none" w:sz="0" w:space="0" w:color="auto"/>
        <w:right w:val="none" w:sz="0" w:space="0" w:color="auto"/>
      </w:divBdr>
      <w:divsChild>
        <w:div w:id="81992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promapp.com/registrucentras/Process/Minimode/Permalink/COx2dKoB0Up9z2FQ2b27nL" TargetMode="External"/><Relationship Id="rId18" Type="http://schemas.openxmlformats.org/officeDocument/2006/relationships/hyperlink" Target="https://eu.promapp.com/registrucentras/Process/Minimode/Permalink/BuP2bCTlX676bKW6ZJ4i0F" TargetMode="External"/><Relationship Id="rId26" Type="http://schemas.openxmlformats.org/officeDocument/2006/relationships/hyperlink" Target="https://eu.promapp.com/registrucentras/Process/Minimode/Permalink/GCzJLr2qEp2PpQHf2G3Zbm" TargetMode="External"/><Relationship Id="rId39" Type="http://schemas.openxmlformats.org/officeDocument/2006/relationships/hyperlink" Target="https://eu.promapp.com/registrucentras/Process/Minimode/Permalink/BuP2bCTlX676bKW6ZJ4i0F" TargetMode="External"/><Relationship Id="rId21" Type="http://schemas.openxmlformats.org/officeDocument/2006/relationships/hyperlink" Target="https://eu.promapp.com/registrucentras/Process/Minimode/Permalink/B376D5f7uqEAKtUElxvZ1L" TargetMode="External"/><Relationship Id="rId34" Type="http://schemas.openxmlformats.org/officeDocument/2006/relationships/hyperlink" Target="https://eu.promapp.com/registrucentras/Process/Minimode/Permalink/BuP2bCTlX676bKW6ZJ4i0F" TargetMode="External"/><Relationship Id="rId42" Type="http://schemas.openxmlformats.org/officeDocument/2006/relationships/hyperlink" Target="https://eu.promapp.com/registrucentras/Process/Minimode/Permalink/FejWPn1ZPZl9ZhyD6mY0SB" TargetMode="External"/><Relationship Id="rId47" Type="http://schemas.openxmlformats.org/officeDocument/2006/relationships/hyperlink" Target="https://eu.promapp.com/registrucentras/Process/Minimode/Permalink/COx2dKoB0Up9z2FQ2b27nL" TargetMode="External"/><Relationship Id="rId50" Type="http://schemas.openxmlformats.org/officeDocument/2006/relationships/hyperlink" Target="https://eu.promapp.com/registrucentras/Process/Minimode/Permalink/HWdyFEQS0d7odr5Q9yg3E7"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u.promapp.com/registrucentras/Process/Minimode/Permalink/E2skF3zlW7RAKAIdNJrjkA" TargetMode="External"/><Relationship Id="rId29" Type="http://schemas.openxmlformats.org/officeDocument/2006/relationships/hyperlink" Target="https://eu.promapp.com/registrucentras/Process/Minimode/Permalink/CoxjAJ6h8BAdMPxQoWQPC6" TargetMode="External"/><Relationship Id="rId11" Type="http://schemas.openxmlformats.org/officeDocument/2006/relationships/hyperlink" Target="https://e-seimas.lrs.lt/portal/legalAct/lt/TAD/296c87d09e8e11e383c0832a9f635113/XmexabeGRA?jfwid=57lm4xsgk" TargetMode="External"/><Relationship Id="rId24" Type="http://schemas.openxmlformats.org/officeDocument/2006/relationships/hyperlink" Target="https://eu.promapp.com/registrucentras/Process/Minimode/Permalink/CoxjAJ6h8BAdMPxQoWQPC6" TargetMode="External"/><Relationship Id="rId32" Type="http://schemas.openxmlformats.org/officeDocument/2006/relationships/hyperlink" Target="https://eu.promapp.com/registrucentras/Process/Minimode/Permalink/E2skF3zlW7RAKAIdNJrjkA" TargetMode="External"/><Relationship Id="rId37" Type="http://schemas.openxmlformats.org/officeDocument/2006/relationships/hyperlink" Target="https://eu.promapp.com/registrucentras/Process/Minimode/Permalink/E2skF3zlW7RAKAIdNJrjkA" TargetMode="External"/><Relationship Id="rId40" Type="http://schemas.openxmlformats.org/officeDocument/2006/relationships/hyperlink" Target="https://eu.promapp.com/registrucentras/Process/Minimode/Permalink/By6do738FiJpN6M6eJTQMH" TargetMode="External"/><Relationship Id="rId45" Type="http://schemas.openxmlformats.org/officeDocument/2006/relationships/hyperlink" Target="https://eu.promapp.com/registrucentras/Process/Minimode/Permalink/EJORvNMxUQUzBPb7lWawnO" TargetMode="External"/><Relationship Id="rId53" Type="http://schemas.openxmlformats.org/officeDocument/2006/relationships/hyperlink" Target="https://eu.promapp.com/registrucentras/Process/Minimode/Permalink/E2skF3zlW7RAKAIdNJrjkA" TargetMode="External"/><Relationship Id="rId5" Type="http://schemas.openxmlformats.org/officeDocument/2006/relationships/numbering" Target="numbering.xml"/><Relationship Id="rId19" Type="http://schemas.openxmlformats.org/officeDocument/2006/relationships/hyperlink" Target="https://eu.promapp.com/registrucentras/Process/Minimode/Permalink/By6do738FiJpN6M6eJTQM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promapp.com/registrucentras/Process/Minimode/Permalink/GCzJLr2qEp2PpQHf2G3Zbm" TargetMode="External"/><Relationship Id="rId22" Type="http://schemas.openxmlformats.org/officeDocument/2006/relationships/hyperlink" Target="https://eu.promapp.com/registrucentras/Process/Minimode/Permalink/BuP2bCTlX676bKW6ZJ4i0F" TargetMode="External"/><Relationship Id="rId27" Type="http://schemas.openxmlformats.org/officeDocument/2006/relationships/hyperlink" Target="https://eu.promapp.com/registrucentras/Process/Minimode/Permalink/CoxjAJ6h8BAdMPxQoWQPC6" TargetMode="External"/><Relationship Id="rId30" Type="http://schemas.openxmlformats.org/officeDocument/2006/relationships/hyperlink" Target="https://eu.promapp.com/registrucentras/Process/Minimode/Permalink/GCzJLr2qEp2PpQHf2G3Zbm" TargetMode="External"/><Relationship Id="rId35" Type="http://schemas.openxmlformats.org/officeDocument/2006/relationships/hyperlink" Target="https://eu.promapp.com/registrucentras/Process/Minimode/Permalink/F1NeoiSYRqu72w30qfGcQS" TargetMode="External"/><Relationship Id="rId43" Type="http://schemas.openxmlformats.org/officeDocument/2006/relationships/hyperlink" Target="https://eu.promapp.com/registrucentras/Process/Minimode/Permalink/F7LWJGDRHVnH0cfUFMaCls" TargetMode="External"/><Relationship Id="rId48" Type="http://schemas.openxmlformats.org/officeDocument/2006/relationships/hyperlink" Target="https://eu.promapp.com/registrucentras/Process/Minimode/Permalink/F1NeoiSYRqu72w30qfGcQS" TargetMode="External"/><Relationship Id="rId56"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eu.promapp.com/registrucentras/Process/Minimode/Permalink/BuP2bCTlX676bKW6ZJ4i0F" TargetMode="External"/><Relationship Id="rId3" Type="http://schemas.openxmlformats.org/officeDocument/2006/relationships/customXml" Target="../customXml/item3.xml"/><Relationship Id="rId12" Type="http://schemas.openxmlformats.org/officeDocument/2006/relationships/hyperlink" Target="https://eu.promapp.com/registrucentras/Process/Minimode/Permalink/CoxjAJ6h8BAdMPxQoWQPC6" TargetMode="External"/><Relationship Id="rId17" Type="http://schemas.openxmlformats.org/officeDocument/2006/relationships/hyperlink" Target="https://eu.promapp.com/registrucentras/Process/Minimode/Permalink/HWdyFEQS0d7odr5Q9yg3E7" TargetMode="External"/><Relationship Id="rId25" Type="http://schemas.openxmlformats.org/officeDocument/2006/relationships/hyperlink" Target="https://eu.promapp.com/registrucentras/Process/Minimode/Permalink/COx2dKoB0Up9z2FQ2b27nL" TargetMode="External"/><Relationship Id="rId33" Type="http://schemas.openxmlformats.org/officeDocument/2006/relationships/hyperlink" Target="https://eu.promapp.com/registrucentras/Process/Minimode/Permalink/HWdyFEQS0d7odr5Q9yg3E7" TargetMode="External"/><Relationship Id="rId38" Type="http://schemas.openxmlformats.org/officeDocument/2006/relationships/hyperlink" Target="https://eu.promapp.com/registrucentras/Process/Minimode/Permalink/HWdyFEQS0d7odr5Q9yg3E7" TargetMode="External"/><Relationship Id="rId46" Type="http://schemas.openxmlformats.org/officeDocument/2006/relationships/hyperlink" Target="https://eu.promapp.com/registrucentras/Process/Minimode/Permalink/EvRFvkE3OFjFsa4Cfc04fP" TargetMode="External"/><Relationship Id="rId20" Type="http://schemas.openxmlformats.org/officeDocument/2006/relationships/hyperlink" Target="https://eu.promapp.com/registrucentras/Process/Minimode/Permalink/CaMS3XHQdi4Y6Jm32nbHcc" TargetMode="External"/><Relationship Id="rId41" Type="http://schemas.openxmlformats.org/officeDocument/2006/relationships/hyperlink" Target="https://eu.promapp.com/registrucentras/Process/Minimode/Permalink/FejWPn1ZPZl9ZhyD6mY0SB"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u.promapp.com/registrucentras/Process/Minimode/Permalink/F1NeoiSYRqu72w30qfGcQS" TargetMode="External"/><Relationship Id="rId23" Type="http://schemas.openxmlformats.org/officeDocument/2006/relationships/hyperlink" Target="https://eu.promapp.com/registrucentras/Process/Minimode/Permalink/E7qZulds4TXhCnOHyza2um" TargetMode="External"/><Relationship Id="rId28" Type="http://schemas.openxmlformats.org/officeDocument/2006/relationships/hyperlink" Target="https://eu.promapp.com/registrucentras/Process/Minimode/Permalink/COx2dKoB0Up9z2FQ2b27nL" TargetMode="External"/><Relationship Id="rId36" Type="http://schemas.openxmlformats.org/officeDocument/2006/relationships/hyperlink" Target="https://eu.promapp.com/registrucentras/Process/Minimode/Permalink/B2xS2DPRrCADaai1AJUodo" TargetMode="External"/><Relationship Id="rId49" Type="http://schemas.openxmlformats.org/officeDocument/2006/relationships/hyperlink" Target="https://eu.promapp.com/registrucentras/Process/Minimode/Permalink/E2skF3zlW7RAKAIdNJrjkA"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eu.promapp.com/registrucentras/Process/Minimode/Permalink/F1NeoiSYRqu72w30qfGcQS" TargetMode="External"/><Relationship Id="rId44" Type="http://schemas.openxmlformats.org/officeDocument/2006/relationships/hyperlink" Target="https://eu.promapp.com/registrucentras/Process/Minimode/Permalink/GSCwOeLui3jDhm6akvAHYE" TargetMode="External"/><Relationship Id="rId52" Type="http://schemas.openxmlformats.org/officeDocument/2006/relationships/hyperlink" Target="https://eu.promapp.com/registrucentras/Process/Minimode/Permalink/GxoFoAYf9hDeB3VBec1qz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AB7056F6-831B-4A9A-A252-3EA1EFE2064F}"/>
</file>

<file path=customXml/itemProps2.xml><?xml version="1.0" encoding="utf-8"?>
<ds:datastoreItem xmlns:ds="http://schemas.openxmlformats.org/officeDocument/2006/customXml" ds:itemID="{1ECA4152-DEBB-4F0F-AF0A-75AC348102F1}">
  <ds:schemaRefs>
    <ds:schemaRef ds:uri="http://schemas.microsoft.com/sharepoint/v3/contenttype/forms"/>
  </ds:schemaRefs>
</ds:datastoreItem>
</file>

<file path=customXml/itemProps3.xml><?xml version="1.0" encoding="utf-8"?>
<ds:datastoreItem xmlns:ds="http://schemas.openxmlformats.org/officeDocument/2006/customXml" ds:itemID="{12E470FF-B113-4F03-A17B-6CD64AB59535}">
  <ds:schemaRefs>
    <ds:schemaRef ds:uri="http://schemas.openxmlformats.org/officeDocument/2006/bibliography"/>
  </ds:schemaRefs>
</ds:datastoreItem>
</file>

<file path=customXml/itemProps4.xml><?xml version="1.0" encoding="utf-8"?>
<ds:datastoreItem xmlns:ds="http://schemas.openxmlformats.org/officeDocument/2006/customXml" ds:itemID="{796AE9FE-8C24-4681-9F0A-E291F9D44067}">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4466</Words>
  <Characters>25460</Characters>
  <Application>Microsoft Office Word</Application>
  <DocSecurity>0</DocSecurity>
  <Lines>212</Lines>
  <Paragraphs>59</Paragraphs>
  <ScaleCrop>false</ScaleCrop>
  <Company>VĮ Registrų centras</Company>
  <LinksUpToDate>false</LinksUpToDate>
  <CharactersWithSpaces>29867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Ručytė</dc:creator>
  <cp:keywords/>
  <dc:description/>
  <cp:lastModifiedBy>Elena Drazdauskaitė</cp:lastModifiedBy>
  <cp:revision>4</cp:revision>
  <cp:lastPrinted>2022-11-13T15:34:00Z</cp:lastPrinted>
  <dcterms:created xsi:type="dcterms:W3CDTF">2025-02-25T07:31:00Z</dcterms:created>
  <dcterms:modified xsi:type="dcterms:W3CDTF">2025-02-25T07:31:00Z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2025-02-25T07:31:52Z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2446ed62-797e-4fd8-87da-d35676992a11</vt:lpwstr>
  </property>
  <property fmtid="{D5CDD505-2E9C-101B-9397-08002B2CF9AE}" pid="9" name="MSIP_Label_179ca552-b207-4d72-8d58-818aee87ca18_ContentBits">
    <vt:lpwstr>0</vt:lpwstr>
  </property>
  <property fmtid="{D5CDD505-2E9C-101B-9397-08002B2CF9AE}" pid="10" name="MSIP_Label_179ca552-b207-4d72-8d58-818aee87ca18_Tag">
    <vt:lpwstr>10, 3, 0, 2</vt:lpwstr>
  </property>
  <property fmtid="{D5CDD505-2E9C-101B-9397-08002B2CF9AE}" pid="11" name="MediaServiceImageTags">
    <vt:lpwstr/>
  </property>
</Properties>
</file>